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2BFA4" w14:textId="76E76ADB"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Formulier 4 </w:t>
      </w:r>
    </w:p>
    <w:p w14:paraId="709EAB2D" w14:textId="698D12C7"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Informatie over gedeeltelijke erkenning of volledige weigering van erkenning van de beslissing betreffende een geldelijke sanctie </w:t>
      </w:r>
    </w:p>
    <w:p w14:paraId="1219CAD2" w14:textId="77777777"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(met uitzondering van volledige erkenning en volledige tenuitvoerlegging) </w:t>
      </w:r>
    </w:p>
    <w:p w14:paraId="02869C4E" w14:textId="77777777" w:rsidR="006E3A80" w:rsidRPr="00BB4277" w:rsidRDefault="006E3A80" w:rsidP="00103225">
      <w:pPr>
        <w:spacing w:line="240" w:lineRule="atLeast"/>
        <w:jc w:val="center"/>
        <w:rPr>
          <w:rFonts w:ascii="Arial" w:hAnsi="Arial" w:cs="Arial"/>
          <w:b/>
          <w:sz w:val="22"/>
          <w:szCs w:val="22"/>
        </w:rPr>
      </w:pPr>
      <w:r>
        <w:rPr>
          <w:rFonts w:ascii="Arial" w:hAnsi="Arial"/>
          <w:b/>
          <w:sz w:val="22"/>
        </w:rPr>
        <w:t>Artikelen 4, 7, 14 en 20 van Kaderbesluit 2005/214/JBZ</w:t>
      </w:r>
      <w:r>
        <w:rPr>
          <w:rStyle w:val="Voetnootmarkering"/>
          <w:rFonts w:ascii="Arial" w:hAnsi="Arial"/>
          <w:b/>
          <w:sz w:val="22"/>
        </w:rPr>
        <w:footnoteReference w:id="1"/>
      </w:r>
      <w:r>
        <w:rPr>
          <w:rFonts w:ascii="Arial" w:hAnsi="Arial"/>
          <w:b/>
          <w:sz w:val="22"/>
        </w:rPr>
        <w:t xml:space="preserve"> </w:t>
      </w:r>
    </w:p>
    <w:p w14:paraId="2C87D533" w14:textId="3FE3444E" w:rsidR="00F762E6" w:rsidRPr="00F762E6" w:rsidRDefault="00DB6EA1" w:rsidP="00F762E6">
      <w:pPr>
        <w:jc w:val="center"/>
        <w:rPr>
          <w:rFonts w:ascii="Arial" w:hAnsi="Arial" w:cs="Arial"/>
          <w:b/>
          <w:i/>
          <w:sz w:val="20"/>
          <w:szCs w:val="20"/>
        </w:rPr>
      </w:pPr>
      <w:r>
        <w:rPr>
          <w:rFonts w:ascii="Arial" w:hAnsi="Arial"/>
          <w:b/>
          <w:i/>
          <w:sz w:val="20"/>
        </w:rPr>
        <w:t xml:space="preserve">Informatie van de tenuitvoerleggingsstaat voor de beslissingsstaat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D7529E" w14:paraId="387ADBCA" w14:textId="77777777" w:rsidTr="00BF60B3">
        <w:tc>
          <w:tcPr>
            <w:tcW w:w="9062" w:type="dxa"/>
          </w:tcPr>
          <w:p w14:paraId="52BBCE8E" w14:textId="77777777" w:rsidR="006E3A80" w:rsidRPr="00D7529E" w:rsidRDefault="006E3A80" w:rsidP="00E70A9E">
            <w:pPr>
              <w:spacing w:line="360" w:lineRule="auto"/>
              <w:rPr>
                <w:rFonts w:ascii="Arial" w:hAnsi="Arial" w:cs="Arial"/>
                <w:b/>
              </w:rPr>
            </w:pPr>
            <w:r>
              <w:rPr>
                <w:rFonts w:ascii="Arial" w:hAnsi="Arial"/>
                <w:b/>
                <w:sz w:val="22"/>
              </w:rPr>
              <w:t>a)</w:t>
            </w:r>
          </w:p>
          <w:p w14:paraId="6F028407" w14:textId="7AA08F71" w:rsidR="00BF60B3" w:rsidRPr="00EA42E8" w:rsidRDefault="00BF60B3" w:rsidP="00BF60B3">
            <w:pPr>
              <w:spacing w:line="360" w:lineRule="auto"/>
              <w:rPr>
                <w:rFonts w:ascii="Arial" w:hAnsi="Arial" w:cs="Arial"/>
                <w:b/>
                <w:u w:val="single"/>
              </w:rPr>
            </w:pPr>
            <w:r>
              <w:rPr>
                <w:rFonts w:ascii="Arial" w:hAnsi="Arial"/>
                <w:b/>
                <w:sz w:val="22"/>
                <w:u w:val="single"/>
              </w:rPr>
              <w:t>Autoriteit tenuitvoerleggingsstaat (afzender)</w:t>
            </w:r>
          </w:p>
          <w:p w14:paraId="570D5C20" w14:textId="7CABCB52" w:rsidR="006E3A80" w:rsidRPr="00D7529E" w:rsidRDefault="006E3A80" w:rsidP="00E70A9E">
            <w:pPr>
              <w:spacing w:line="360" w:lineRule="auto"/>
              <w:rPr>
                <w:rFonts w:ascii="Arial" w:hAnsi="Arial" w:cs="Arial"/>
              </w:rPr>
            </w:pPr>
            <w:r>
              <w:rPr>
                <w:rFonts w:ascii="Arial" w:hAnsi="Arial"/>
                <w:sz w:val="22"/>
              </w:rPr>
              <w:t xml:space="preserve">Officiële </w:t>
            </w:r>
            <w:r w:rsidR="0097704B">
              <w:rPr>
                <w:rFonts w:ascii="Arial" w:hAnsi="Arial"/>
                <w:sz w:val="22"/>
              </w:rPr>
              <w:t>naam</w:t>
            </w:r>
            <w:r>
              <w:rPr>
                <w:rFonts w:ascii="Arial" w:hAnsi="Arial"/>
                <w:sz w:val="22"/>
              </w:rPr>
              <w:t>:………………………………………………………………………………………</w:t>
            </w:r>
          </w:p>
          <w:p w14:paraId="369416EF" w14:textId="61DDE589" w:rsidR="006E3A80" w:rsidRPr="00D7529E" w:rsidRDefault="00BF60B3" w:rsidP="00E70A9E">
            <w:pPr>
              <w:spacing w:line="360" w:lineRule="auto"/>
              <w:rPr>
                <w:rFonts w:ascii="Arial" w:hAnsi="Arial" w:cs="Arial"/>
              </w:rPr>
            </w:pPr>
            <w:r>
              <w:rPr>
                <w:rFonts w:ascii="Arial" w:hAnsi="Arial"/>
                <w:sz w:val="22"/>
              </w:rPr>
              <w:t>Contactgegevens:………………………………………………………………………………</w:t>
            </w:r>
          </w:p>
          <w:p w14:paraId="3209E785" w14:textId="65A410EF" w:rsidR="00BF60B3" w:rsidRPr="00EA42E8" w:rsidRDefault="00BF60B3" w:rsidP="00BF60B3">
            <w:pPr>
              <w:spacing w:line="360" w:lineRule="auto"/>
              <w:rPr>
                <w:rFonts w:ascii="Arial" w:hAnsi="Arial" w:cs="Arial"/>
                <w:b/>
                <w:u w:val="single"/>
              </w:rPr>
            </w:pPr>
            <w:r>
              <w:rPr>
                <w:rFonts w:ascii="Arial" w:hAnsi="Arial"/>
                <w:b/>
                <w:sz w:val="22"/>
                <w:u w:val="single"/>
              </w:rPr>
              <w:t>Autoriteit beslissingsstaat (geadresseerde)</w:t>
            </w:r>
          </w:p>
          <w:p w14:paraId="4DD85053" w14:textId="622A7C4F" w:rsidR="006E3A80" w:rsidRPr="00D7529E" w:rsidRDefault="006E3A80" w:rsidP="00E70A9E">
            <w:pPr>
              <w:spacing w:line="360" w:lineRule="auto"/>
              <w:rPr>
                <w:rFonts w:ascii="Arial" w:hAnsi="Arial" w:cs="Arial"/>
              </w:rPr>
            </w:pPr>
            <w:r>
              <w:rPr>
                <w:rFonts w:ascii="Arial" w:hAnsi="Arial"/>
                <w:sz w:val="22"/>
              </w:rPr>
              <w:t xml:space="preserve">Officiële </w:t>
            </w:r>
            <w:r w:rsidR="0097704B">
              <w:rPr>
                <w:rFonts w:ascii="Arial" w:hAnsi="Arial"/>
                <w:sz w:val="22"/>
              </w:rPr>
              <w:t>naam</w:t>
            </w:r>
            <w:r>
              <w:rPr>
                <w:rFonts w:ascii="Arial" w:hAnsi="Arial"/>
                <w:sz w:val="22"/>
              </w:rPr>
              <w:t>:……………………….……………………………………………………………..</w:t>
            </w:r>
          </w:p>
          <w:p w14:paraId="7E8E69B9" w14:textId="54CD709B" w:rsidR="006E3A80" w:rsidRPr="00D7529E" w:rsidRDefault="00BF60B3" w:rsidP="00E70A9E">
            <w:pPr>
              <w:spacing w:line="360" w:lineRule="auto"/>
              <w:rPr>
                <w:rFonts w:ascii="Arial" w:hAnsi="Arial" w:cs="Arial"/>
                <w:b/>
                <w:u w:val="single"/>
              </w:rPr>
            </w:pPr>
            <w:r>
              <w:rPr>
                <w:rFonts w:ascii="Arial" w:hAnsi="Arial"/>
                <w:sz w:val="22"/>
              </w:rPr>
              <w:t>Contactgegevens:………………………………………………………………………………</w:t>
            </w:r>
          </w:p>
        </w:tc>
      </w:tr>
      <w:tr w:rsidR="00BF60B3" w:rsidRPr="00534742" w14:paraId="021E5E01" w14:textId="77777777" w:rsidTr="00BF60B3">
        <w:tc>
          <w:tcPr>
            <w:tcW w:w="9062" w:type="dxa"/>
            <w:tcBorders>
              <w:top w:val="single" w:sz="4" w:space="0" w:color="auto"/>
              <w:left w:val="single" w:sz="4" w:space="0" w:color="auto"/>
              <w:bottom w:val="single" w:sz="4" w:space="0" w:color="auto"/>
              <w:right w:val="single" w:sz="4" w:space="0" w:color="auto"/>
            </w:tcBorders>
          </w:tcPr>
          <w:p w14:paraId="394BFB78" w14:textId="77777777" w:rsidR="00BF60B3" w:rsidRPr="00BF60B3" w:rsidRDefault="00BF60B3" w:rsidP="00A7241B">
            <w:pPr>
              <w:spacing w:line="360" w:lineRule="auto"/>
              <w:rPr>
                <w:rFonts w:ascii="Arial" w:hAnsi="Arial" w:cs="Arial"/>
                <w:b/>
                <w:sz w:val="22"/>
                <w:szCs w:val="22"/>
              </w:rPr>
            </w:pPr>
            <w:r>
              <w:rPr>
                <w:rFonts w:ascii="Arial" w:hAnsi="Arial"/>
                <w:b/>
                <w:sz w:val="22"/>
              </w:rPr>
              <w:t>b)</w:t>
            </w:r>
          </w:p>
          <w:p w14:paraId="32FAF094" w14:textId="12EFDA96" w:rsidR="00BF60B3" w:rsidRPr="00BF60B3" w:rsidRDefault="00BF60B3" w:rsidP="00A7241B">
            <w:pPr>
              <w:spacing w:line="360" w:lineRule="auto"/>
              <w:rPr>
                <w:rFonts w:ascii="Arial" w:hAnsi="Arial" w:cs="Arial"/>
                <w:b/>
                <w:sz w:val="22"/>
                <w:szCs w:val="22"/>
              </w:rPr>
            </w:pPr>
            <w:r>
              <w:rPr>
                <w:rFonts w:ascii="Arial" w:hAnsi="Arial"/>
                <w:b/>
                <w:sz w:val="22"/>
              </w:rPr>
              <w:t>Dossiernr. tenuitvoerleggingsstaat:……………………………….……..………………</w:t>
            </w:r>
          </w:p>
          <w:p w14:paraId="5FEC2A44" w14:textId="16A177F3" w:rsidR="00BF60B3" w:rsidRPr="00BF60B3" w:rsidRDefault="00BF60B3" w:rsidP="0097704B">
            <w:pPr>
              <w:spacing w:line="360" w:lineRule="auto"/>
              <w:rPr>
                <w:rFonts w:ascii="Arial" w:hAnsi="Arial" w:cs="Arial"/>
                <w:b/>
                <w:sz w:val="22"/>
                <w:szCs w:val="22"/>
              </w:rPr>
            </w:pPr>
            <w:r>
              <w:rPr>
                <w:rFonts w:ascii="Arial" w:hAnsi="Arial"/>
                <w:b/>
                <w:sz w:val="22"/>
              </w:rPr>
              <w:t>Dossiernr. beslissingsstaat:…………… ……………………………………………</w:t>
            </w:r>
            <w:r>
              <w:rPr>
                <w:rFonts w:ascii="Arial" w:hAnsi="Arial" w:cs="Arial"/>
                <w:b/>
                <w:sz w:val="22"/>
                <w:szCs w:val="22"/>
              </w:rPr>
              <w:fldChar w:fldCharType="begin">
                <w:ffData>
                  <w:name w:val="__Fieldmark__38_1109"/>
                  <w:enabled/>
                  <w:calcOnExit w:val="0"/>
                  <w:textInput/>
                </w:ffData>
              </w:fldChar>
            </w:r>
            <w:r>
              <w:rPr>
                <w:rFonts w:ascii="Arial" w:hAnsi="Arial" w:cs="Arial"/>
                <w:b/>
                <w:sz w:val="22"/>
                <w:szCs w:val="22"/>
              </w:rPr>
              <w:instrText>FORMTEXT</w:instrText>
            </w:r>
            <w:r w:rsidR="00E64B17">
              <w:rPr>
                <w:rFonts w:ascii="Arial" w:hAnsi="Arial" w:cs="Arial"/>
                <w:b/>
                <w:sz w:val="22"/>
                <w:szCs w:val="22"/>
              </w:rPr>
            </w:r>
            <w:r w:rsidR="00E64B17">
              <w:rPr>
                <w:rFonts w:ascii="Arial" w:hAnsi="Arial" w:cs="Arial"/>
                <w:b/>
                <w:sz w:val="22"/>
                <w:szCs w:val="22"/>
              </w:rPr>
              <w:fldChar w:fldCharType="separate"/>
            </w:r>
            <w:r>
              <w:fldChar w:fldCharType="end"/>
            </w:r>
            <w:r>
              <w:rPr>
                <w:rFonts w:ascii="Arial" w:hAnsi="Arial" w:cs="Arial"/>
                <w:b/>
                <w:sz w:val="22"/>
                <w:szCs w:val="22"/>
              </w:rPr>
              <w:fldChar w:fldCharType="begin">
                <w:ffData>
                  <w:name w:val="__Fieldmark__54_1109"/>
                  <w:enabled/>
                  <w:calcOnExit w:val="0"/>
                  <w:textInput/>
                </w:ffData>
              </w:fldChar>
            </w:r>
            <w:r>
              <w:rPr>
                <w:rFonts w:ascii="Arial" w:hAnsi="Arial" w:cs="Arial"/>
                <w:b/>
                <w:sz w:val="22"/>
                <w:szCs w:val="22"/>
              </w:rPr>
              <w:instrText>FORMTEXT</w:instrText>
            </w:r>
            <w:r w:rsidR="00E64B17">
              <w:rPr>
                <w:rFonts w:ascii="Arial" w:hAnsi="Arial" w:cs="Arial"/>
                <w:b/>
                <w:sz w:val="22"/>
                <w:szCs w:val="22"/>
              </w:rPr>
            </w:r>
            <w:r w:rsidR="00E64B17">
              <w:rPr>
                <w:rFonts w:ascii="Arial" w:hAnsi="Arial" w:cs="Arial"/>
                <w:b/>
                <w:sz w:val="22"/>
                <w:szCs w:val="22"/>
              </w:rPr>
              <w:fldChar w:fldCharType="separate"/>
            </w:r>
            <w:r>
              <w:fldChar w:fldCharType="end"/>
            </w:r>
          </w:p>
        </w:tc>
      </w:tr>
      <w:tr w:rsidR="00BF60B3" w:rsidRPr="00D7529E" w14:paraId="0D0A3044" w14:textId="77777777" w:rsidTr="00BF60B3">
        <w:tc>
          <w:tcPr>
            <w:tcW w:w="9062" w:type="dxa"/>
            <w:tcBorders>
              <w:top w:val="single" w:sz="4" w:space="0" w:color="auto"/>
              <w:left w:val="single" w:sz="4" w:space="0" w:color="auto"/>
              <w:bottom w:val="single" w:sz="4" w:space="0" w:color="auto"/>
              <w:right w:val="single" w:sz="4" w:space="0" w:color="auto"/>
            </w:tcBorders>
          </w:tcPr>
          <w:p w14:paraId="64BC4687" w14:textId="77777777" w:rsidR="00BF60B3" w:rsidRPr="00BF60B3" w:rsidRDefault="00BF60B3" w:rsidP="00EA0A17">
            <w:pPr>
              <w:spacing w:line="360" w:lineRule="auto"/>
              <w:rPr>
                <w:rFonts w:ascii="Arial" w:hAnsi="Arial" w:cs="Arial"/>
                <w:b/>
                <w:sz w:val="22"/>
                <w:szCs w:val="22"/>
              </w:rPr>
            </w:pPr>
            <w:r>
              <w:rPr>
                <w:rFonts w:ascii="Arial" w:hAnsi="Arial"/>
                <w:b/>
                <w:sz w:val="22"/>
              </w:rPr>
              <w:t>c)</w:t>
            </w:r>
          </w:p>
          <w:p w14:paraId="25EAA1E7" w14:textId="4B835562" w:rsidR="00BF60B3" w:rsidRPr="00BF60B3" w:rsidRDefault="00BF60B3" w:rsidP="00EA0A17">
            <w:pPr>
              <w:spacing w:line="360" w:lineRule="auto"/>
              <w:rPr>
                <w:rFonts w:ascii="Arial" w:hAnsi="Arial" w:cs="Arial"/>
                <w:b/>
                <w:sz w:val="22"/>
                <w:szCs w:val="22"/>
              </w:rPr>
            </w:pPr>
            <w:r>
              <w:rPr>
                <w:rFonts w:ascii="Arial" w:hAnsi="Arial"/>
                <w:b/>
                <w:sz w:val="22"/>
              </w:rPr>
              <w:t>Naam betrokken</w:t>
            </w:r>
            <w:r w:rsidR="0097704B">
              <w:rPr>
                <w:rFonts w:ascii="Arial" w:hAnsi="Arial"/>
                <w:b/>
                <w:sz w:val="22"/>
              </w:rPr>
              <w:t xml:space="preserve"> natuurlijke</w:t>
            </w:r>
            <w:r>
              <w:rPr>
                <w:rFonts w:ascii="Arial" w:hAnsi="Arial"/>
                <w:b/>
                <w:sz w:val="22"/>
              </w:rPr>
              <w:t xml:space="preserve"> persoon: ……………………………….……..………………………</w:t>
            </w:r>
          </w:p>
          <w:p w14:paraId="3551F43C" w14:textId="2BD48D9C" w:rsidR="00BF60B3" w:rsidRPr="00BF60B3" w:rsidRDefault="00BF60B3" w:rsidP="00EA0A17">
            <w:pPr>
              <w:spacing w:line="360" w:lineRule="auto"/>
              <w:rPr>
                <w:rFonts w:ascii="Arial" w:hAnsi="Arial" w:cs="Arial"/>
                <w:b/>
                <w:sz w:val="22"/>
                <w:szCs w:val="22"/>
              </w:rPr>
            </w:pPr>
            <w:r>
              <w:rPr>
                <w:rFonts w:ascii="Arial" w:hAnsi="Arial"/>
                <w:b/>
                <w:sz w:val="22"/>
              </w:rPr>
              <w:t>Geboortedatum en -plaats: ……………………………….……..…………………………………</w:t>
            </w:r>
          </w:p>
          <w:p w14:paraId="2413690E" w14:textId="317F3123" w:rsidR="00BF60B3" w:rsidRPr="00BF60B3" w:rsidRDefault="00BF60B3" w:rsidP="00EA0A17">
            <w:pPr>
              <w:spacing w:line="360" w:lineRule="auto"/>
              <w:rPr>
                <w:rFonts w:ascii="Arial" w:hAnsi="Arial" w:cs="Arial"/>
                <w:b/>
                <w:sz w:val="22"/>
                <w:szCs w:val="22"/>
              </w:rPr>
            </w:pPr>
            <w:r>
              <w:rPr>
                <w:rFonts w:ascii="Arial" w:hAnsi="Arial"/>
                <w:b/>
                <w:sz w:val="22"/>
              </w:rPr>
              <w:t>Woonplaats: ……………………………….……..………………………………………</w:t>
            </w:r>
          </w:p>
          <w:p w14:paraId="17B20DF6" w14:textId="77777777" w:rsidR="00BF60B3" w:rsidRPr="00BF60B3" w:rsidRDefault="00BF60B3" w:rsidP="00EA0A17">
            <w:pPr>
              <w:spacing w:line="360" w:lineRule="auto"/>
              <w:rPr>
                <w:rFonts w:ascii="Arial" w:hAnsi="Arial" w:cs="Arial"/>
                <w:b/>
                <w:sz w:val="22"/>
                <w:szCs w:val="22"/>
              </w:rPr>
            </w:pPr>
            <w:r>
              <w:rPr>
                <w:rFonts w:ascii="Arial" w:hAnsi="Arial"/>
                <w:b/>
                <w:sz w:val="22"/>
              </w:rPr>
              <w:t>OF</w:t>
            </w:r>
          </w:p>
          <w:p w14:paraId="24CE61F9" w14:textId="086F5B9C" w:rsidR="00BF60B3" w:rsidRPr="00BF60B3" w:rsidRDefault="00BF60B3" w:rsidP="00EA0A17">
            <w:pPr>
              <w:spacing w:line="360" w:lineRule="auto"/>
              <w:rPr>
                <w:rFonts w:ascii="Arial" w:hAnsi="Arial" w:cs="Arial"/>
                <w:b/>
                <w:sz w:val="22"/>
                <w:szCs w:val="22"/>
              </w:rPr>
            </w:pPr>
            <w:r>
              <w:rPr>
                <w:rFonts w:ascii="Arial" w:hAnsi="Arial"/>
                <w:b/>
                <w:sz w:val="22"/>
              </w:rPr>
              <w:t>Naam  betrokken rechtspersoon: ……………………………….……..………………..</w:t>
            </w:r>
          </w:p>
          <w:p w14:paraId="1C914B80" w14:textId="52F84463" w:rsidR="00BF60B3" w:rsidRPr="00BF60B3" w:rsidRDefault="00BF60B3" w:rsidP="00EA0A17">
            <w:pPr>
              <w:spacing w:line="360" w:lineRule="auto"/>
              <w:rPr>
                <w:rFonts w:ascii="Arial" w:hAnsi="Arial" w:cs="Arial"/>
                <w:b/>
                <w:sz w:val="22"/>
                <w:szCs w:val="22"/>
              </w:rPr>
            </w:pPr>
            <w:r>
              <w:rPr>
                <w:rFonts w:ascii="Arial" w:hAnsi="Arial"/>
                <w:b/>
                <w:sz w:val="22"/>
              </w:rPr>
              <w:t>Statutaire zetel: ……………………………….……..………………………………………….</w:t>
            </w:r>
            <w:r>
              <w:rPr>
                <w:rFonts w:ascii="Arial" w:hAnsi="Arial" w:cs="Arial"/>
                <w:b/>
                <w:sz w:val="22"/>
                <w:szCs w:val="22"/>
              </w:rPr>
              <w:fldChar w:fldCharType="begin">
                <w:ffData>
                  <w:name w:val="__Fieldmark__26_1109"/>
                  <w:enabled/>
                  <w:calcOnExit w:val="0"/>
                  <w:textInput/>
                </w:ffData>
              </w:fldChar>
            </w:r>
            <w:r>
              <w:rPr>
                <w:rFonts w:ascii="Arial" w:hAnsi="Arial" w:cs="Arial"/>
                <w:b/>
                <w:sz w:val="22"/>
                <w:szCs w:val="22"/>
              </w:rPr>
              <w:instrText>FORMTEXT</w:instrText>
            </w:r>
            <w:r w:rsidR="00E64B17">
              <w:rPr>
                <w:rFonts w:ascii="Arial" w:hAnsi="Arial" w:cs="Arial"/>
                <w:b/>
                <w:sz w:val="22"/>
                <w:szCs w:val="22"/>
              </w:rPr>
            </w:r>
            <w:r w:rsidR="00E64B17">
              <w:rPr>
                <w:rFonts w:ascii="Arial" w:hAnsi="Arial" w:cs="Arial"/>
                <w:b/>
                <w:sz w:val="22"/>
                <w:szCs w:val="22"/>
              </w:rPr>
              <w:fldChar w:fldCharType="separate"/>
            </w:r>
            <w:r>
              <w:fldChar w:fldCharType="end"/>
            </w:r>
          </w:p>
        </w:tc>
      </w:tr>
    </w:tbl>
    <w:p w14:paraId="52621582" w14:textId="45932704" w:rsidR="006E3A80" w:rsidRPr="00001A38" w:rsidRDefault="006E3A80">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534742" w14:paraId="6E9B5D6B" w14:textId="77777777" w:rsidTr="002219CA">
        <w:tc>
          <w:tcPr>
            <w:tcW w:w="9062" w:type="dxa"/>
          </w:tcPr>
          <w:p w14:paraId="0831903E" w14:textId="7C6A1170" w:rsidR="006E3A80" w:rsidRPr="00D7529E" w:rsidRDefault="00E454EB" w:rsidP="00F762E6">
            <w:pPr>
              <w:spacing w:line="360" w:lineRule="auto"/>
              <w:rPr>
                <w:rFonts w:ascii="Arial" w:hAnsi="Arial" w:cs="Arial"/>
                <w:b/>
              </w:rPr>
            </w:pPr>
            <w:r>
              <w:rPr>
                <w:rFonts w:ascii="Arial" w:hAnsi="Arial"/>
                <w:b/>
                <w:sz w:val="22"/>
              </w:rPr>
              <w:t xml:space="preserve">d.1) Beslissing betreffende erkenning en tenuitvoerlegging overeenkomstig artikel 7 </w:t>
            </w:r>
          </w:p>
          <w:p w14:paraId="70775869" w14:textId="0FAF8C6D" w:rsidR="006E3A80" w:rsidRPr="00D7529E" w:rsidRDefault="006E3A80" w:rsidP="00E70A9E">
            <w:pPr>
              <w:spacing w:line="360" w:lineRule="auto"/>
              <w:ind w:firstLine="284"/>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weigering van erkenning en tenuitvoerlegging</w:t>
            </w:r>
            <w:r>
              <w:rPr>
                <w:rStyle w:val="Voetnootmarkering"/>
                <w:rFonts w:ascii="Arial" w:hAnsi="Arial"/>
                <w:sz w:val="22"/>
              </w:rPr>
              <w:footnoteReference w:id="2"/>
            </w:r>
            <w:r>
              <w:t>.</w:t>
            </w:r>
            <w:r>
              <w:rPr>
                <w:rFonts w:ascii="Arial" w:hAnsi="Arial"/>
                <w:sz w:val="22"/>
              </w:rPr>
              <w:t xml:space="preserve"> Datum:……..………………</w:t>
            </w:r>
          </w:p>
          <w:p w14:paraId="2D87B5B2" w14:textId="75988615" w:rsidR="006E3A80" w:rsidRDefault="006E3A80" w:rsidP="00E70A9E">
            <w:pPr>
              <w:spacing w:line="360" w:lineRule="auto"/>
              <w:ind w:left="284"/>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gedeeltelijke erkenning en gedeeltelijke weigering van tenuitvoerlegging</w:t>
            </w:r>
            <w:r>
              <w:rPr>
                <w:rStyle w:val="Voetnootmarkering"/>
                <w:rFonts w:ascii="Arial" w:hAnsi="Arial"/>
                <w:sz w:val="22"/>
              </w:rPr>
              <w:footnoteReference w:id="3"/>
            </w:r>
            <w:r>
              <w:t>.</w:t>
            </w:r>
            <w:r>
              <w:rPr>
                <w:rFonts w:ascii="Arial" w:hAnsi="Arial"/>
                <w:sz w:val="22"/>
              </w:rPr>
              <w:t xml:space="preserve"> Datum: ……………………..</w:t>
            </w:r>
          </w:p>
          <w:p w14:paraId="4A5249C0" w14:textId="77777777" w:rsidR="004F61D4" w:rsidRDefault="004F61D4" w:rsidP="000E775F">
            <w:pPr>
              <w:spacing w:line="360" w:lineRule="auto"/>
              <w:jc w:val="both"/>
              <w:rPr>
                <w:rFonts w:ascii="Arial" w:hAnsi="Arial" w:cs="Arial"/>
                <w:sz w:val="22"/>
                <w:szCs w:val="22"/>
              </w:rPr>
            </w:pPr>
          </w:p>
          <w:p w14:paraId="51E42DA8" w14:textId="6913FD59" w:rsidR="000E775F" w:rsidRPr="00D7529E" w:rsidRDefault="000E775F" w:rsidP="000E775F">
            <w:pPr>
              <w:spacing w:line="360" w:lineRule="auto"/>
              <w:jc w:val="both"/>
              <w:rPr>
                <w:rFonts w:ascii="Arial" w:hAnsi="Arial" w:cs="Arial"/>
              </w:rPr>
            </w:pPr>
            <w:r>
              <w:rPr>
                <w:rFonts w:ascii="Arial" w:hAnsi="Arial"/>
                <w:sz w:val="22"/>
              </w:rPr>
              <w:t>Heeft voorafgaand</w:t>
            </w:r>
            <w:r w:rsidR="0097704B">
              <w:rPr>
                <w:rFonts w:ascii="Arial" w:hAnsi="Arial"/>
                <w:sz w:val="22"/>
              </w:rPr>
              <w:t xml:space="preserve"> aan de weigering en/of gedeeltelijke erkenning</w:t>
            </w:r>
            <w:r w:rsidR="00F53DA3">
              <w:rPr>
                <w:rFonts w:ascii="Arial" w:hAnsi="Arial"/>
                <w:sz w:val="22"/>
              </w:rPr>
              <w:t xml:space="preserve"> hierover</w:t>
            </w:r>
            <w:r w:rsidR="0097704B">
              <w:rPr>
                <w:rFonts w:ascii="Arial" w:hAnsi="Arial"/>
                <w:sz w:val="22"/>
              </w:rPr>
              <w:t xml:space="preserve"> consultatie</w:t>
            </w:r>
            <w:ins w:id="0" w:author="Boer, J. de (Janne Lise)" w:date="2017-09-11T15:44:00Z">
              <w:r w:rsidR="00E64B17">
                <w:rPr>
                  <w:rFonts w:ascii="Arial" w:hAnsi="Arial"/>
                  <w:sz w:val="22"/>
                </w:rPr>
                <w:t xml:space="preserve"> </w:t>
              </w:r>
            </w:ins>
            <w:r>
              <w:rPr>
                <w:rFonts w:ascii="Arial" w:hAnsi="Arial"/>
                <w:sz w:val="22"/>
              </w:rPr>
              <w:t xml:space="preserve">tussen de beslissingsstaat en de tenuitvoerleggingsstaat  plaatsgevonden? </w:t>
            </w:r>
            <w:r>
              <w:rPr>
                <w:rFonts w:ascii="Arial" w:hAnsi="Arial" w:cs="Arial"/>
                <w:sz w:val="22"/>
                <w:szCs w:val="22"/>
              </w:rPr>
              <w:fldChar w:fldCharType="begin">
                <w:ffData>
                  <w:name w:val="__Fieldmark__144_934"/>
                  <w:enabled/>
                  <w:calcOnExit w:val="0"/>
                  <w:textInput/>
                </w:ffData>
              </w:fldChar>
            </w:r>
            <w:r>
              <w:rPr>
                <w:rFonts w:ascii="Arial" w:hAnsi="Arial" w:cs="Arial"/>
                <w:sz w:val="22"/>
                <w:szCs w:val="22"/>
              </w:rPr>
              <w:instrText>FORMTEXT</w:instrText>
            </w:r>
            <w:r w:rsidR="00E64B17">
              <w:rPr>
                <w:rFonts w:ascii="Arial" w:hAnsi="Arial" w:cs="Arial"/>
                <w:sz w:val="22"/>
                <w:szCs w:val="22"/>
              </w:rPr>
            </w:r>
            <w:r w:rsidR="00E64B17">
              <w:rPr>
                <w:rFonts w:ascii="Arial" w:hAnsi="Arial" w:cs="Arial"/>
                <w:sz w:val="22"/>
                <w:szCs w:val="22"/>
              </w:rPr>
              <w:fldChar w:fldCharType="separate"/>
            </w:r>
            <w:r>
              <w:fldChar w:fldCharType="end"/>
            </w:r>
            <w:r>
              <w:rPr>
                <w:rFonts w:ascii="Arial" w:hAnsi="Arial" w:cs="Arial"/>
                <w:sz w:val="22"/>
                <w:szCs w:val="22"/>
              </w:rPr>
              <w:fldChar w:fldCharType="begin">
                <w:ffData>
                  <w:name w:val="__Fieldmark__154_934"/>
                  <w:enabled/>
                  <w:calcOnExit w:val="0"/>
                  <w:textInput/>
                </w:ffData>
              </w:fldChar>
            </w:r>
            <w:r>
              <w:rPr>
                <w:rFonts w:ascii="Arial" w:hAnsi="Arial" w:cs="Arial"/>
                <w:sz w:val="22"/>
                <w:szCs w:val="22"/>
              </w:rPr>
              <w:instrText>FORMTEXT</w:instrText>
            </w:r>
            <w:r w:rsidR="00E64B17">
              <w:rPr>
                <w:rFonts w:ascii="Arial" w:hAnsi="Arial" w:cs="Arial"/>
                <w:sz w:val="22"/>
                <w:szCs w:val="22"/>
              </w:rPr>
            </w:r>
            <w:r w:rsidR="00E64B17">
              <w:rPr>
                <w:rFonts w:ascii="Arial" w:hAnsi="Arial" w:cs="Arial"/>
                <w:sz w:val="22"/>
                <w:szCs w:val="22"/>
              </w:rPr>
              <w:fldChar w:fldCharType="separate"/>
            </w:r>
            <w:r>
              <w:fldChar w:fldCharType="end"/>
            </w:r>
          </w:p>
          <w:p w14:paraId="39B856E1" w14:textId="77777777" w:rsidR="000E775F" w:rsidRPr="00D7529E" w:rsidRDefault="000E775F" w:rsidP="000E775F">
            <w:pPr>
              <w:spacing w:line="360" w:lineRule="auto"/>
              <w:rPr>
                <w:rFonts w:ascii="Arial" w:hAnsi="Arial" w:cs="Arial"/>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nee</w:t>
            </w:r>
            <w:r>
              <w:tab/>
            </w:r>
          </w:p>
          <w:p w14:paraId="6FE9CF33" w14:textId="77777777" w:rsidR="000E775F" w:rsidRPr="00D7529E" w:rsidRDefault="000E775F" w:rsidP="000E775F">
            <w:pPr>
              <w:spacing w:line="360" w:lineRule="auto"/>
              <w:rPr>
                <w:rFonts w:ascii="Arial" w:hAnsi="Arial" w:cs="Arial"/>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ja – datum:…………….…</w:t>
            </w:r>
          </w:p>
          <w:p w14:paraId="77BED315" w14:textId="77777777" w:rsidR="000E775F" w:rsidRDefault="000E775F" w:rsidP="00E70A9E">
            <w:pPr>
              <w:spacing w:line="360" w:lineRule="auto"/>
              <w:ind w:left="284"/>
              <w:rPr>
                <w:rFonts w:ascii="Arial" w:hAnsi="Arial" w:cs="Arial"/>
                <w:sz w:val="22"/>
                <w:szCs w:val="22"/>
              </w:rPr>
            </w:pPr>
          </w:p>
          <w:p w14:paraId="6EB4BAB2" w14:textId="77777777" w:rsidR="008955D8" w:rsidRPr="00D7529E" w:rsidRDefault="000E775F" w:rsidP="008955D8">
            <w:pPr>
              <w:rPr>
                <w:rFonts w:ascii="Arial" w:hAnsi="Arial" w:cs="Arial"/>
                <w:b/>
              </w:rPr>
            </w:pPr>
            <w:r>
              <w:rPr>
                <w:rFonts w:ascii="Arial" w:hAnsi="Arial"/>
                <w:b/>
                <w:sz w:val="22"/>
              </w:rPr>
              <w:t>d.2) Gedeeltelijke erkenning van de beslissing</w:t>
            </w:r>
          </w:p>
          <w:p w14:paraId="266B386D" w14:textId="4E57F68F" w:rsidR="00AB03FB" w:rsidRPr="00D7529E" w:rsidRDefault="008955D8" w:rsidP="00AB03FB">
            <w:pPr>
              <w:spacing w:line="360" w:lineRule="auto"/>
              <w:ind w:firstLine="708"/>
              <w:rPr>
                <w:rFonts w:ascii="Arial" w:hAnsi="Arial" w:cs="Arial"/>
              </w:rPr>
            </w:pPr>
            <w:r>
              <w:rPr>
                <w:rFonts w:ascii="Arial" w:hAnsi="Arial"/>
                <w:sz w:val="22"/>
              </w:rPr>
              <w:lastRenderedPageBreak/>
              <w:t xml:space="preserve">- de beslissing is erkend voor het bedrag </w:t>
            </w:r>
            <w:r w:rsidR="0097704B">
              <w:rPr>
                <w:rFonts w:ascii="Arial" w:hAnsi="Arial"/>
                <w:sz w:val="22"/>
              </w:rPr>
              <w:t>van (</w:t>
            </w:r>
            <w:r>
              <w:rPr>
                <w:rFonts w:ascii="Arial" w:hAnsi="Arial"/>
                <w:sz w:val="22"/>
              </w:rPr>
              <w:t>in euro</w:t>
            </w:r>
            <w:r w:rsidR="0097704B">
              <w:rPr>
                <w:rFonts w:ascii="Arial" w:hAnsi="Arial"/>
                <w:sz w:val="22"/>
              </w:rPr>
              <w:t>)</w:t>
            </w:r>
            <w:r>
              <w:rPr>
                <w:rFonts w:ascii="Arial" w:hAnsi="Arial"/>
                <w:sz w:val="22"/>
              </w:rPr>
              <w:t>: ..…….</w:t>
            </w:r>
          </w:p>
          <w:p w14:paraId="7A606784" w14:textId="77777777" w:rsidR="00AB03FB" w:rsidRDefault="00AB03FB" w:rsidP="00AB03FB">
            <w:pPr>
              <w:tabs>
                <w:tab w:val="left" w:pos="1701"/>
              </w:tabs>
              <w:spacing w:line="360" w:lineRule="auto"/>
              <w:ind w:left="1701" w:hanging="567"/>
              <w:rPr>
                <w:rFonts w:ascii="Arial" w:hAnsi="Arial" w:cs="Arial"/>
                <w:sz w:val="22"/>
                <w:szCs w:val="22"/>
              </w:rPr>
            </w:pPr>
            <w:r>
              <w:rPr>
                <w:rFonts w:ascii="Arial" w:hAnsi="Arial"/>
                <w:sz w:val="22"/>
              </w:rPr>
              <w:t xml:space="preserve">      indien van toepassing, in andere nationale valuta van de tenuitvoerleggingsstaat: ………           BGN/HRK/CZK/GBP/HUF/PLN/RON/SEK</w:t>
            </w:r>
          </w:p>
          <w:p w14:paraId="63F1C48C" w14:textId="5B29A881" w:rsidR="00752156" w:rsidRPr="00001A38" w:rsidRDefault="008955D8" w:rsidP="00001A38">
            <w:pPr>
              <w:spacing w:line="360" w:lineRule="auto"/>
              <w:ind w:firstLine="708"/>
              <w:rPr>
                <w:rFonts w:ascii="Arial" w:hAnsi="Arial" w:cs="Arial"/>
              </w:rPr>
            </w:pPr>
            <w:r>
              <w:rPr>
                <w:rFonts w:ascii="Arial" w:hAnsi="Arial"/>
                <w:sz w:val="22"/>
              </w:rPr>
              <w:t>- type geldelijke sanctie waarop de erkenning van toepassing is</w:t>
            </w:r>
            <w:r>
              <w:rPr>
                <w:rFonts w:ascii="Arial" w:hAnsi="Arial" w:cs="Arial"/>
                <w:sz w:val="22"/>
                <w:szCs w:val="22"/>
              </w:rPr>
              <w:br/>
            </w: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een geldsom die in geval van veroordeling wegens een strafbaar feit bij beslissing is opgelegd -  </w:t>
            </w:r>
          </w:p>
          <w:p w14:paraId="2EFC2A9C" w14:textId="235FED54" w:rsidR="008552A4" w:rsidRPr="00752156" w:rsidRDefault="00752156" w:rsidP="008552A4">
            <w:pPr>
              <w:spacing w:line="360" w:lineRule="auto"/>
              <w:rPr>
                <w:rFonts w:ascii="Arial" w:hAnsi="Arial" w:cs="Arial"/>
                <w:sz w:val="22"/>
                <w:szCs w:val="22"/>
              </w:rPr>
            </w:pPr>
            <w:r>
              <w:rPr>
                <w:rFonts w:ascii="Arial" w:hAnsi="Arial"/>
                <w:sz w:val="22"/>
              </w:rPr>
              <w:t xml:space="preserve">                             bedrag:……………</w:t>
            </w:r>
          </w:p>
          <w:p w14:paraId="1AFB6716" w14:textId="77777777" w:rsidR="008552A4" w:rsidRDefault="008552A4" w:rsidP="008552A4">
            <w:pPr>
              <w:spacing w:line="360" w:lineRule="auto"/>
              <w:ind w:left="705" w:hanging="705"/>
              <w:rPr>
                <w:rFonts w:ascii="Arial" w:hAnsi="Arial" w:cs="Arial"/>
                <w:sz w:val="22"/>
                <w:szCs w:val="22"/>
              </w:rPr>
            </w:pPr>
            <w:r>
              <w:tab/>
            </w: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een schadevergoeding die bij dezelfde beslissing is toegewezen aan het slachtoffer -  </w:t>
            </w:r>
          </w:p>
          <w:p w14:paraId="39AE6440" w14:textId="3DBFBFD3" w:rsidR="008552A4" w:rsidRPr="000E0FF6" w:rsidRDefault="00752156" w:rsidP="008552A4">
            <w:pPr>
              <w:spacing w:line="360" w:lineRule="auto"/>
              <w:ind w:left="705" w:hanging="705"/>
              <w:rPr>
                <w:rFonts w:ascii="Arial" w:hAnsi="Arial" w:cs="Arial"/>
              </w:rPr>
            </w:pPr>
            <w:r>
              <w:rPr>
                <w:rFonts w:ascii="Arial" w:hAnsi="Arial"/>
                <w:sz w:val="22"/>
              </w:rPr>
              <w:t xml:space="preserve">                             bedrag:…………..</w:t>
            </w:r>
          </w:p>
          <w:p w14:paraId="59C6D389" w14:textId="77777777" w:rsidR="00752156" w:rsidRDefault="008552A4" w:rsidP="00752156">
            <w:pPr>
              <w:spacing w:line="360" w:lineRule="auto"/>
              <w:ind w:left="705" w:hanging="705"/>
              <w:rPr>
                <w:rFonts w:ascii="Arial" w:hAnsi="Arial" w:cs="Arial"/>
                <w:sz w:val="22"/>
                <w:szCs w:val="22"/>
              </w:rPr>
            </w:pPr>
            <w:r>
              <w:tab/>
            </w: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een geldsom voor de kosten van de rechterlijke of bestuursrechtelijke </w:t>
            </w:r>
          </w:p>
          <w:p w14:paraId="6B14682A" w14:textId="515F1782" w:rsidR="008552A4" w:rsidRPr="00752156" w:rsidRDefault="00752156" w:rsidP="00752156">
            <w:pPr>
              <w:spacing w:line="360" w:lineRule="auto"/>
              <w:ind w:left="705" w:hanging="705"/>
              <w:rPr>
                <w:rFonts w:ascii="Arial" w:hAnsi="Arial" w:cs="Arial"/>
                <w:sz w:val="22"/>
                <w:szCs w:val="22"/>
              </w:rPr>
            </w:pPr>
            <w:r>
              <w:rPr>
                <w:rFonts w:ascii="Arial" w:hAnsi="Arial"/>
                <w:sz w:val="22"/>
              </w:rPr>
              <w:t xml:space="preserve">                              procedure die tot de beslissing leidt - bedrag:……….</w:t>
            </w:r>
          </w:p>
          <w:p w14:paraId="6163C90B" w14:textId="77777777" w:rsidR="00752156" w:rsidRDefault="008552A4" w:rsidP="008552A4">
            <w:pPr>
              <w:spacing w:line="360" w:lineRule="auto"/>
              <w:rPr>
                <w:rFonts w:ascii="Arial" w:hAnsi="Arial" w:cs="Arial"/>
                <w:sz w:val="22"/>
                <w:szCs w:val="22"/>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een geldsom ten behoeve van een overheidsfonds of een organisatie voor slachtofferhulp die bij dezelfde </w:t>
            </w:r>
          </w:p>
          <w:p w14:paraId="096F6EDC" w14:textId="7F3A533D" w:rsidR="008552A4" w:rsidRPr="00752156" w:rsidRDefault="00752156" w:rsidP="008552A4">
            <w:pPr>
              <w:spacing w:line="360" w:lineRule="auto"/>
              <w:rPr>
                <w:rFonts w:ascii="Arial" w:hAnsi="Arial" w:cs="Arial"/>
                <w:sz w:val="22"/>
                <w:szCs w:val="22"/>
              </w:rPr>
            </w:pPr>
            <w:r>
              <w:rPr>
                <w:rFonts w:ascii="Arial" w:hAnsi="Arial"/>
                <w:sz w:val="22"/>
              </w:rPr>
              <w:t xml:space="preserve">                              is opgelegd - bedrag:……….</w:t>
            </w:r>
          </w:p>
          <w:p w14:paraId="102A014B" w14:textId="77777777" w:rsidR="006E3A80" w:rsidRPr="008552A4" w:rsidRDefault="006E3A80" w:rsidP="00D7529E">
            <w:pPr>
              <w:spacing w:line="360" w:lineRule="auto"/>
              <w:rPr>
                <w:rFonts w:ascii="Arial" w:hAnsi="Arial" w:cs="Arial"/>
              </w:rPr>
            </w:pPr>
          </w:p>
          <w:p w14:paraId="36805451" w14:textId="77777777" w:rsidR="006E3A80" w:rsidRPr="00D7529E" w:rsidRDefault="003B5B40" w:rsidP="00E70A9E">
            <w:pPr>
              <w:spacing w:line="360" w:lineRule="auto"/>
              <w:rPr>
                <w:rFonts w:ascii="Arial" w:hAnsi="Arial" w:cs="Arial"/>
                <w:b/>
              </w:rPr>
            </w:pPr>
            <w:r>
              <w:rPr>
                <w:rFonts w:ascii="Arial" w:hAnsi="Arial"/>
                <w:b/>
                <w:sz w:val="22"/>
              </w:rPr>
              <w:t>d.3) Grond voor volledige of gedeeltelijke weigering van erkenning</w:t>
            </w:r>
          </w:p>
          <w:p w14:paraId="742F787F" w14:textId="77777777" w:rsidR="006E3A80" w:rsidRPr="00D7529E"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 w:name="__Fieldmark__202_934791674"/>
            <w:bookmarkStart w:id="2" w:name="Kontrollkästchen22"/>
            <w:bookmarkEnd w:id="1"/>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bookmarkEnd w:id="2"/>
            <w:r>
              <w:rPr>
                <w:rFonts w:ascii="Arial" w:hAnsi="Arial"/>
                <w:sz w:val="22"/>
              </w:rPr>
              <w:t xml:space="preserve"> Het in artikel 4 genoemde certificaat * </w:t>
            </w:r>
            <w:r>
              <w:rPr>
                <w:rStyle w:val="Voetnootmarkering"/>
                <w:rFonts w:ascii="Arial" w:hAnsi="Arial"/>
                <w:sz w:val="22"/>
              </w:rPr>
              <w:footnoteReference w:id="4"/>
            </w:r>
            <w:r>
              <w:rPr>
                <w:rFonts w:ascii="Arial" w:hAnsi="Arial"/>
                <w:sz w:val="22"/>
              </w:rPr>
              <w:t xml:space="preserve">  </w:t>
            </w:r>
          </w:p>
          <w:p w14:paraId="5C2E8E81"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 w:name="__Fieldmark__211_934791674"/>
            <w:bookmarkStart w:id="4" w:name="Kontrollkästchen23"/>
            <w:bookmarkEnd w:id="3"/>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bookmarkEnd w:id="4"/>
            <w:r>
              <w:rPr>
                <w:rFonts w:ascii="Arial" w:hAnsi="Arial"/>
                <w:sz w:val="22"/>
              </w:rPr>
              <w:t xml:space="preserve"> is niet beschikbaar (artikel 7, lid 1)</w:t>
            </w:r>
          </w:p>
          <w:p w14:paraId="011DDA23"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5" w:name="__Fieldmark__222_934791674"/>
            <w:bookmarkStart w:id="6" w:name="Kontrollkästchen24"/>
            <w:bookmarkEnd w:id="5"/>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bookmarkEnd w:id="6"/>
            <w:r>
              <w:rPr>
                <w:rFonts w:ascii="Arial" w:hAnsi="Arial"/>
                <w:sz w:val="22"/>
              </w:rPr>
              <w:t xml:space="preserve"> is onvolledig (artikel 7, lid 1)</w:t>
            </w:r>
          </w:p>
          <w:p w14:paraId="71461A13" w14:textId="7A08E4A3" w:rsidR="00575856" w:rsidRDefault="006E3A80" w:rsidP="00D0279B">
            <w:pPr>
              <w:spacing w:line="360" w:lineRule="auto"/>
              <w:ind w:left="708" w:firstLine="708"/>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7" w:name="__Fieldmark__233_934791674"/>
            <w:bookmarkStart w:id="8" w:name="Kontrollkästchen25"/>
            <w:bookmarkEnd w:id="7"/>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bookmarkEnd w:id="8"/>
            <w:r>
              <w:rPr>
                <w:rFonts w:ascii="Arial" w:hAnsi="Arial"/>
                <w:sz w:val="22"/>
              </w:rPr>
              <w:t xml:space="preserve"> stemt kennelijk niet overeen met de beslissing (artikel 7, lid 1).</w:t>
            </w:r>
          </w:p>
          <w:p w14:paraId="29632EEF" w14:textId="17181D3A" w:rsidR="006E3A80" w:rsidRPr="00D7529E"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9" w:name="__Fieldmark__244_934791674"/>
            <w:bookmarkStart w:id="10" w:name="Kontrollkästchen26"/>
            <w:bookmarkEnd w:id="9"/>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bookmarkEnd w:id="10"/>
            <w:r>
              <w:rPr>
                <w:rFonts w:ascii="Arial" w:hAnsi="Arial"/>
                <w:sz w:val="22"/>
              </w:rPr>
              <w:t xml:space="preserve"> Voor hetzelfde feit</w:t>
            </w:r>
            <w:r w:rsidR="00141267">
              <w:rPr>
                <w:rFonts w:ascii="Arial" w:hAnsi="Arial"/>
                <w:sz w:val="22"/>
              </w:rPr>
              <w:t>/dezelfde feiten</w:t>
            </w:r>
            <w:r>
              <w:rPr>
                <w:rFonts w:ascii="Arial" w:hAnsi="Arial"/>
                <w:sz w:val="22"/>
              </w:rPr>
              <w:t xml:space="preserve"> is tegen de veroordeelde een beslissing</w:t>
            </w:r>
          </w:p>
          <w:p w14:paraId="5D0C58B8"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1" w:name="__Fieldmark__253_934791674"/>
            <w:bookmarkStart w:id="12" w:name="Kontrollkästchen27"/>
            <w:bookmarkEnd w:id="11"/>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bookmarkEnd w:id="12"/>
            <w:r>
              <w:rPr>
                <w:rFonts w:ascii="Arial" w:hAnsi="Arial"/>
                <w:sz w:val="22"/>
              </w:rPr>
              <w:t xml:space="preserve"> gegeven in de tenuitvoerleggingsstaat (artikel 7, lid 2, onder a))</w:t>
            </w:r>
          </w:p>
          <w:p w14:paraId="3DB47923" w14:textId="1E091791" w:rsidR="006E3A80" w:rsidRPr="00D7529E" w:rsidRDefault="006E3A80" w:rsidP="00E70A9E">
            <w:pPr>
              <w:spacing w:line="360" w:lineRule="auto"/>
              <w:ind w:left="1701"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3" w:name="__Fieldmark__262_934791674"/>
            <w:bookmarkStart w:id="14" w:name="Kontrollkästchen28"/>
            <w:bookmarkEnd w:id="13"/>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bookmarkEnd w:id="14"/>
            <w:r w:rsidR="00E64B17">
              <w:rPr>
                <w:rFonts w:ascii="Arial" w:hAnsi="Arial"/>
                <w:sz w:val="22"/>
              </w:rPr>
              <w:t xml:space="preserve"> </w:t>
            </w:r>
            <w:r w:rsidR="00141267">
              <w:rPr>
                <w:rFonts w:ascii="Arial" w:hAnsi="Arial"/>
                <w:sz w:val="22"/>
              </w:rPr>
              <w:t>gegeven</w:t>
            </w:r>
            <w:r w:rsidR="00E64B17">
              <w:rPr>
                <w:rFonts w:ascii="Arial" w:hAnsi="Arial"/>
                <w:sz w:val="22"/>
              </w:rPr>
              <w:t xml:space="preserve"> </w:t>
            </w:r>
            <w:bookmarkStart w:id="15" w:name="_GoBack"/>
            <w:bookmarkEnd w:id="15"/>
            <w:r>
              <w:rPr>
                <w:rFonts w:ascii="Arial" w:hAnsi="Arial"/>
                <w:sz w:val="22"/>
              </w:rPr>
              <w:t xml:space="preserve">in een andere staat dan de beslissings- </w:t>
            </w:r>
            <w:r w:rsidR="00141267">
              <w:rPr>
                <w:rFonts w:ascii="Arial" w:hAnsi="Arial"/>
                <w:sz w:val="22"/>
              </w:rPr>
              <w:t>en</w:t>
            </w:r>
            <w:r w:rsidR="00141267">
              <w:rPr>
                <w:rFonts w:ascii="Arial" w:hAnsi="Arial"/>
                <w:sz w:val="22"/>
              </w:rPr>
              <w:t xml:space="preserve"> </w:t>
            </w:r>
            <w:r>
              <w:rPr>
                <w:rFonts w:ascii="Arial" w:hAnsi="Arial"/>
                <w:sz w:val="22"/>
              </w:rPr>
              <w:t>de tenuitvoerleggingsstaat</w:t>
            </w:r>
          </w:p>
          <w:p w14:paraId="4F981BF1" w14:textId="5C79FF74" w:rsidR="006E3A80" w:rsidRPr="00D7529E" w:rsidRDefault="006E3A80" w:rsidP="004F61D4">
            <w:pPr>
              <w:spacing w:line="360" w:lineRule="auto"/>
              <w:ind w:left="708" w:firstLine="708"/>
              <w:jc w:val="both"/>
              <w:rPr>
                <w:rFonts w:ascii="Arial" w:hAnsi="Arial" w:cs="Arial"/>
              </w:rPr>
            </w:pPr>
            <w:r>
              <w:rPr>
                <w:rFonts w:ascii="Arial" w:hAnsi="Arial"/>
                <w:sz w:val="22"/>
              </w:rPr>
              <w:t>en</w:t>
            </w:r>
            <w:r w:rsidR="00141267">
              <w:rPr>
                <w:rFonts w:ascii="Arial" w:hAnsi="Arial"/>
                <w:sz w:val="22"/>
              </w:rPr>
              <w:t xml:space="preserve"> deze beslissing is</w:t>
            </w:r>
            <w:r>
              <w:rPr>
                <w:rFonts w:ascii="Arial" w:hAnsi="Arial"/>
                <w:sz w:val="22"/>
              </w:rPr>
              <w:t xml:space="preserve"> ten uitvoer gelegd (artikel 7, lid 2, onder a))</w:t>
            </w:r>
          </w:p>
          <w:p w14:paraId="1974B96E" w14:textId="4B495DAE" w:rsidR="006E3A80" w:rsidRPr="00D7529E" w:rsidRDefault="006E3A80"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6" w:name="__Fieldmark__277_934791674"/>
            <w:bookmarkStart w:id="17" w:name="Kontrollkästchen29"/>
            <w:bookmarkEnd w:id="16"/>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bookmarkEnd w:id="17"/>
            <w:r>
              <w:rPr>
                <w:rFonts w:ascii="Arial" w:hAnsi="Arial"/>
                <w:sz w:val="22"/>
              </w:rPr>
              <w:t xml:space="preserve"> </w:t>
            </w:r>
            <w:r w:rsidR="00141267">
              <w:rPr>
                <w:rFonts w:ascii="Arial" w:hAnsi="Arial"/>
                <w:sz w:val="22"/>
              </w:rPr>
              <w:t>D</w:t>
            </w:r>
            <w:r w:rsidR="00141267">
              <w:rPr>
                <w:rFonts w:ascii="Arial" w:hAnsi="Arial"/>
                <w:sz w:val="22"/>
              </w:rPr>
              <w:t xml:space="preserve">e </w:t>
            </w:r>
            <w:r>
              <w:rPr>
                <w:rFonts w:ascii="Arial" w:hAnsi="Arial"/>
                <w:sz w:val="22"/>
              </w:rPr>
              <w:t xml:space="preserve">beslissing </w:t>
            </w:r>
            <w:r w:rsidR="00141267">
              <w:rPr>
                <w:rFonts w:ascii="Arial" w:hAnsi="Arial"/>
                <w:sz w:val="22"/>
              </w:rPr>
              <w:t>heeft, i</w:t>
            </w:r>
            <w:r w:rsidR="00141267" w:rsidRPr="00141267">
              <w:rPr>
                <w:rFonts w:ascii="Arial" w:hAnsi="Arial"/>
                <w:sz w:val="22"/>
              </w:rPr>
              <w:t>n een</w:t>
            </w:r>
            <w:r w:rsidR="00F53DA3">
              <w:rPr>
                <w:rFonts w:ascii="Arial" w:hAnsi="Arial"/>
                <w:sz w:val="22"/>
              </w:rPr>
              <w:t xml:space="preserve"> als</w:t>
            </w:r>
            <w:r w:rsidR="00141267" w:rsidRPr="00141267">
              <w:rPr>
                <w:rFonts w:ascii="Arial" w:hAnsi="Arial"/>
                <w:sz w:val="22"/>
              </w:rPr>
              <w:t xml:space="preserve"> in a</w:t>
            </w:r>
            <w:r w:rsidR="00141267">
              <w:rPr>
                <w:rFonts w:ascii="Arial" w:hAnsi="Arial"/>
                <w:sz w:val="22"/>
              </w:rPr>
              <w:t xml:space="preserve">rtikel 5, lid 3, bedoeld geval, </w:t>
            </w:r>
            <w:r>
              <w:rPr>
                <w:rFonts w:ascii="Arial" w:hAnsi="Arial"/>
                <w:sz w:val="22"/>
              </w:rPr>
              <w:t>betrekking op een feit</w:t>
            </w:r>
            <w:r w:rsidR="00141267">
              <w:rPr>
                <w:rFonts w:ascii="Arial" w:hAnsi="Arial"/>
                <w:sz w:val="22"/>
              </w:rPr>
              <w:t>/feiten</w:t>
            </w:r>
            <w:r>
              <w:rPr>
                <w:rFonts w:ascii="Arial" w:hAnsi="Arial"/>
                <w:sz w:val="22"/>
              </w:rPr>
              <w:t xml:space="preserve"> </w:t>
            </w:r>
            <w:r w:rsidR="00141267">
              <w:rPr>
                <w:rFonts w:ascii="Arial" w:hAnsi="Arial"/>
                <w:sz w:val="22"/>
              </w:rPr>
              <w:t>die</w:t>
            </w:r>
            <w:r w:rsidR="00141267">
              <w:rPr>
                <w:rFonts w:ascii="Arial" w:hAnsi="Arial"/>
                <w:sz w:val="22"/>
              </w:rPr>
              <w:t xml:space="preserve"> </w:t>
            </w:r>
            <w:r>
              <w:rPr>
                <w:rFonts w:ascii="Arial" w:hAnsi="Arial"/>
                <w:sz w:val="22"/>
              </w:rPr>
              <w:t>naar het recht van de tenuitvoerleggingsstaat niet strafbaar is</w:t>
            </w:r>
            <w:r w:rsidR="00141267">
              <w:rPr>
                <w:rFonts w:ascii="Arial" w:hAnsi="Arial"/>
                <w:sz w:val="22"/>
              </w:rPr>
              <w:t>/zijn</w:t>
            </w:r>
            <w:r>
              <w:rPr>
                <w:rFonts w:ascii="Arial" w:hAnsi="Arial"/>
                <w:sz w:val="22"/>
              </w:rPr>
              <w:t xml:space="preserve"> (artikel 7, lid 2, onder b)).</w:t>
            </w:r>
          </w:p>
          <w:p w14:paraId="2DFA7260" w14:textId="187120BD" w:rsidR="006E3A80" w:rsidRPr="00D7529E" w:rsidRDefault="006E3A80" w:rsidP="004F61D4">
            <w:pPr>
              <w:tabs>
                <w:tab w:val="left" w:pos="993"/>
              </w:tabs>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8" w:name="__Fieldmark__296_934791674"/>
            <w:bookmarkStart w:id="19" w:name="Kontrollkästchen30"/>
            <w:bookmarkEnd w:id="18"/>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bookmarkEnd w:id="19"/>
            <w:r>
              <w:rPr>
                <w:rFonts w:ascii="Arial" w:hAnsi="Arial"/>
                <w:sz w:val="22"/>
              </w:rPr>
              <w:t xml:space="preserve"> De tenuitvoerlegging van de beslissing is naar het recht van de tenuitvoerleggingsstaat verjaard en de beslissing heeft betrekking op feiten die naar het recht van die staat onder zijn rechtsmacht vallen (artikel 7, lid 2, onder c)).*</w:t>
            </w:r>
          </w:p>
          <w:p w14:paraId="7C02964D" w14:textId="77777777" w:rsidR="006E3A80" w:rsidRPr="00D7529E" w:rsidRDefault="006E3A80" w:rsidP="004F61D4">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0" w:name="__Fieldmark__307_934791674"/>
            <w:bookmarkStart w:id="21" w:name="Kontrollkästchen31"/>
            <w:bookmarkEnd w:id="20"/>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bookmarkEnd w:id="21"/>
            <w:r>
              <w:rPr>
                <w:rFonts w:ascii="Arial" w:hAnsi="Arial"/>
                <w:sz w:val="22"/>
              </w:rPr>
              <w:t xml:space="preserve"> De beslissing heeft betrekking op feiten die </w:t>
            </w:r>
          </w:p>
          <w:p w14:paraId="0A4D087A" w14:textId="7A06750B" w:rsidR="006E3A80" w:rsidRPr="00D7529E" w:rsidRDefault="006E3A80" w:rsidP="004F61D4">
            <w:pPr>
              <w:spacing w:line="360" w:lineRule="auto"/>
              <w:ind w:left="1701"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2" w:name="__Fieldmark__317_934791674"/>
            <w:bookmarkStart w:id="23" w:name="Kontrollkästchen32"/>
            <w:bookmarkEnd w:id="22"/>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bookmarkEnd w:id="23"/>
            <w:r>
              <w:rPr>
                <w:rFonts w:ascii="Arial" w:hAnsi="Arial"/>
                <w:sz w:val="22"/>
              </w:rPr>
              <w:t xml:space="preserve"> naar het recht van de tenuitvoerleggingsstaat worden geacht geheel of </w:t>
            </w:r>
            <w:r>
              <w:rPr>
                <w:rFonts w:ascii="Arial" w:hAnsi="Arial"/>
                <w:sz w:val="22"/>
              </w:rPr>
              <w:lastRenderedPageBreak/>
              <w:t>gedeeltelijk gepleegd te zijn op het grondgebied van de tenuitvoerleggingsstaat of op een plaats die als zodanig wordt beschouwd (artikel 7, lid 2, onder d), punt i)).</w:t>
            </w:r>
          </w:p>
          <w:p w14:paraId="484AF794" w14:textId="104184D5" w:rsidR="006E3A80" w:rsidRPr="00D7529E" w:rsidRDefault="006E3A80" w:rsidP="004F61D4">
            <w:pPr>
              <w:spacing w:line="360" w:lineRule="auto"/>
              <w:ind w:left="1701" w:hanging="291"/>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4" w:name="__Fieldmark__326_934791674"/>
            <w:bookmarkStart w:id="25" w:name="Kontrollkästchen33"/>
            <w:bookmarkEnd w:id="24"/>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bookmarkEnd w:id="25"/>
            <w:r>
              <w:rPr>
                <w:rFonts w:ascii="Arial" w:hAnsi="Arial"/>
                <w:sz w:val="22"/>
              </w:rPr>
              <w:t xml:space="preserve"> buiten het grondgebied van de beslissingsstaat gepleegd zijn en dezelfde feiten volgens het recht van de tenuitvoerleggingsstaat niet vervolgd kunnen worden wanneer ze buiten zijn grondgebied gepleegd zijn (artikel 7, lid 2, onder d), punt ii)).</w:t>
            </w:r>
          </w:p>
          <w:p w14:paraId="7F08B8A3" w14:textId="77777777" w:rsidR="006E3A80" w:rsidRPr="00D7529E" w:rsidRDefault="006E3A80" w:rsidP="004F61D4">
            <w:pPr>
              <w:spacing w:line="360" w:lineRule="auto"/>
              <w:ind w:left="1134" w:hanging="426"/>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6" w:name="__Fieldmark__337_934791674"/>
            <w:bookmarkStart w:id="27" w:name="Kontrollkästchen34"/>
            <w:bookmarkEnd w:id="26"/>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bookmarkEnd w:id="27"/>
            <w:r>
              <w:rPr>
                <w:rFonts w:ascii="Arial" w:hAnsi="Arial"/>
                <w:sz w:val="22"/>
              </w:rPr>
              <w:t xml:space="preserve"> Het recht van de tenuitvoerleggingsstaat voorziet in een immuniteit die tenuitvoerlegging van de beslissing onmogelijk maakt (artikel 7, lid 2, onder e)).</w:t>
            </w:r>
          </w:p>
          <w:p w14:paraId="0CA0372F" w14:textId="4FE6607C" w:rsidR="006E3A80" w:rsidRPr="00D7529E" w:rsidRDefault="006E3A80" w:rsidP="004F61D4">
            <w:pPr>
              <w:tabs>
                <w:tab w:val="left" w:pos="851"/>
              </w:tabs>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8" w:name="__Fieldmark__348_934791674"/>
            <w:bookmarkStart w:id="29" w:name="Kontrollkästchen35"/>
            <w:bookmarkEnd w:id="28"/>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bookmarkEnd w:id="29"/>
            <w:r>
              <w:rPr>
                <w:rFonts w:ascii="Arial" w:hAnsi="Arial"/>
                <w:sz w:val="22"/>
              </w:rPr>
              <w:t xml:space="preserve"> De beslissing is gegeven tegen een natuurlijke persoon die naar het recht van de tenuitvoerleggingsstaat vanwege zijn leeftijd nog niet strafrechtelijk verantwoordelijk gesteld kon worden voor de feiten waarvoor de beslissing gegeven werd (artikel 7, lid 2, onder f)).</w:t>
            </w:r>
          </w:p>
          <w:p w14:paraId="7971C430" w14:textId="589BB8F9" w:rsidR="006E3A80" w:rsidRPr="00D7529E" w:rsidRDefault="006E3A80" w:rsidP="004F61D4">
            <w:pPr>
              <w:spacing w:line="360" w:lineRule="auto"/>
              <w:ind w:left="993" w:hanging="285"/>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0" w:name="__Fieldmark__359_934791674"/>
            <w:bookmarkStart w:id="31" w:name="Kontrollkästchen36"/>
            <w:bookmarkEnd w:id="30"/>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bookmarkEnd w:id="31"/>
            <w:r>
              <w:rPr>
                <w:rFonts w:ascii="Arial" w:hAnsi="Arial"/>
                <w:sz w:val="22"/>
              </w:rPr>
              <w:t xml:space="preserve"> In het geval van een schriftelijke procedure was de betrokken persoon, in overeenstemming met het recht van de beslissingsstaat, niet persoonlijk of door toedoen van een naar het nationale recht bevoegde vertegenwoordiger in kennis gesteld van zijn recht om de zaak te betwisten, alsmede van de termijnen voor </w:t>
            </w:r>
            <w:r w:rsidR="005864B0">
              <w:rPr>
                <w:rFonts w:ascii="Arial" w:hAnsi="Arial"/>
                <w:sz w:val="22"/>
              </w:rPr>
              <w:t>dat</w:t>
            </w:r>
            <w:r>
              <w:rPr>
                <w:rFonts w:ascii="Arial" w:hAnsi="Arial"/>
                <w:sz w:val="22"/>
              </w:rPr>
              <w:t xml:space="preserve"> rechtsmiddel (artikel 7, lid 2, onder g)).*</w:t>
            </w:r>
          </w:p>
          <w:p w14:paraId="1C805588" w14:textId="77777777" w:rsidR="008955D8" w:rsidRPr="00D7529E" w:rsidRDefault="008955D8"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De geldelijke bedraagt sanctie minder dan 70 EUR of het equivalent van dat bedrag (artikel 7, lid 2, onder h)).</w:t>
            </w:r>
          </w:p>
          <w:p w14:paraId="025E120F" w14:textId="2B4CB111" w:rsidR="006E3A80" w:rsidRPr="00D7529E" w:rsidRDefault="006E3A80"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2" w:name="__Fieldmark__370_934791674"/>
            <w:bookmarkStart w:id="33" w:name="Kontrollkästchen48"/>
            <w:bookmarkEnd w:id="32"/>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bookmarkEnd w:id="33"/>
            <w:r>
              <w:rPr>
                <w:rFonts w:ascii="Arial" w:hAnsi="Arial"/>
                <w:sz w:val="22"/>
              </w:rPr>
              <w:t xml:space="preserve">  De betrokkene is </w:t>
            </w:r>
            <w:r>
              <w:rPr>
                <w:rFonts w:ascii="Arial" w:hAnsi="Arial"/>
                <w:color w:val="000000"/>
                <w:sz w:val="22"/>
              </w:rPr>
              <w:t>niet in persoon verschenen op het proces dat tot de beslissing heeft geleid,</w:t>
            </w:r>
            <w:r>
              <w:rPr>
                <w:rFonts w:ascii="Arial" w:hAnsi="Arial"/>
                <w:sz w:val="22"/>
              </w:rPr>
              <w:t xml:space="preserve"> werd niet vertegenwoordigd door een raadsman * (artikel 7, lid 2, onder i)) en:</w:t>
            </w:r>
          </w:p>
          <w:p w14:paraId="2D4FD29E" w14:textId="77777777" w:rsidR="0035309F" w:rsidRDefault="0035309F" w:rsidP="004F61D4">
            <w:pPr>
              <w:spacing w:line="360" w:lineRule="auto"/>
              <w:ind w:left="1068"/>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niet op tijd in persoon is gedagvaard of </w:t>
            </w:r>
            <w:r>
              <w:rPr>
                <w:rFonts w:ascii="Arial" w:hAnsi="Arial"/>
                <w:color w:val="000000"/>
                <w:sz w:val="22"/>
              </w:rPr>
              <w:t xml:space="preserve">op andere wijze niet </w:t>
            </w:r>
          </w:p>
          <w:p w14:paraId="4847E3A2" w14:textId="77777777" w:rsidR="0035309F" w:rsidRDefault="0035309F" w:rsidP="0035309F">
            <w:pPr>
              <w:spacing w:line="360" w:lineRule="auto"/>
              <w:ind w:left="1068"/>
              <w:jc w:val="both"/>
              <w:rPr>
                <w:rFonts w:ascii="Arial" w:hAnsi="Arial" w:cs="Arial"/>
                <w:color w:val="000000"/>
                <w:sz w:val="22"/>
                <w:szCs w:val="22"/>
              </w:rPr>
            </w:pPr>
            <w:r>
              <w:rPr>
                <w:rFonts w:ascii="Arial" w:hAnsi="Arial"/>
                <w:color w:val="000000"/>
                <w:sz w:val="22"/>
              </w:rPr>
              <w:t xml:space="preserve">           officieel in kennis is gesteld van het tijdstip en de plaats van dat proces, </w:t>
            </w:r>
          </w:p>
          <w:p w14:paraId="21EDE031" w14:textId="77777777" w:rsidR="0035309F" w:rsidRDefault="0035309F" w:rsidP="0035309F">
            <w:pPr>
              <w:spacing w:line="360" w:lineRule="auto"/>
              <w:ind w:left="1068"/>
              <w:jc w:val="both"/>
              <w:rPr>
                <w:rFonts w:ascii="Arial" w:hAnsi="Arial" w:cs="Arial"/>
                <w:color w:val="000000"/>
                <w:sz w:val="22"/>
                <w:szCs w:val="22"/>
              </w:rPr>
            </w:pPr>
            <w:r>
              <w:rPr>
                <w:rFonts w:ascii="Arial" w:hAnsi="Arial"/>
                <w:color w:val="000000"/>
                <w:sz w:val="22"/>
              </w:rPr>
              <w:t xml:space="preserve">           zodat op ondubbelzinnige wijze vaststaat dat hij </w:t>
            </w:r>
          </w:p>
          <w:p w14:paraId="6DE78025" w14:textId="33146CBC" w:rsidR="006E3A80" w:rsidRPr="0035309F" w:rsidRDefault="0035309F" w:rsidP="0035309F">
            <w:pPr>
              <w:spacing w:line="360" w:lineRule="auto"/>
              <w:ind w:left="1068"/>
              <w:jc w:val="both"/>
              <w:rPr>
                <w:rFonts w:ascii="Arial" w:hAnsi="Arial" w:cs="Arial"/>
                <w:color w:val="000000"/>
                <w:sz w:val="22"/>
                <w:szCs w:val="22"/>
              </w:rPr>
            </w:pPr>
            <w:r>
              <w:rPr>
                <w:rFonts w:ascii="Arial" w:hAnsi="Arial"/>
                <w:color w:val="000000"/>
                <w:sz w:val="22"/>
              </w:rPr>
              <w:t xml:space="preserve">           op de hoogte was van het voorgenomen proces, of </w:t>
            </w:r>
          </w:p>
          <w:p w14:paraId="1DD8BFD6" w14:textId="77777777" w:rsidR="0035309F" w:rsidRDefault="0035309F" w:rsidP="004F61D4">
            <w:pPr>
              <w:spacing w:line="360" w:lineRule="auto"/>
              <w:ind w:left="1068"/>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color w:val="000000"/>
                <w:sz w:val="22"/>
              </w:rPr>
              <w:t xml:space="preserve">niet in kennis is gesteld dat een beslissing kan worden gegeven wanneer hij </w:t>
            </w:r>
          </w:p>
          <w:p w14:paraId="652BFC35" w14:textId="3B9EC0BE" w:rsidR="00396A9A" w:rsidRPr="0035309F" w:rsidRDefault="0035309F" w:rsidP="0035309F">
            <w:pPr>
              <w:spacing w:line="360" w:lineRule="auto"/>
              <w:ind w:left="1068"/>
              <w:jc w:val="both"/>
              <w:rPr>
                <w:rFonts w:ascii="Arial" w:hAnsi="Arial" w:cs="Arial"/>
                <w:color w:val="000000"/>
                <w:sz w:val="22"/>
                <w:szCs w:val="22"/>
              </w:rPr>
            </w:pPr>
            <w:r>
              <w:rPr>
                <w:rFonts w:ascii="Arial" w:hAnsi="Arial"/>
                <w:color w:val="000000"/>
                <w:sz w:val="22"/>
              </w:rPr>
              <w:t xml:space="preserve">           niet op het proces verschijnt, of </w:t>
            </w:r>
          </w:p>
          <w:p w14:paraId="51590EDB" w14:textId="187107E8" w:rsidR="00A762ED" w:rsidRDefault="00A762ED" w:rsidP="004F61D4">
            <w:pPr>
              <w:spacing w:line="360" w:lineRule="auto"/>
              <w:ind w:left="993"/>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color w:val="000000"/>
                <w:sz w:val="22"/>
              </w:rPr>
              <w:t xml:space="preserve">de beslissing niet aan hem was betekend en hij niet was geïnformeerd over zijn recht op een verzetprocedure </w:t>
            </w:r>
          </w:p>
          <w:p w14:paraId="63777C41" w14:textId="4F670ACC" w:rsidR="006E3A80" w:rsidRPr="0035309F" w:rsidRDefault="00A762ED" w:rsidP="0035309F">
            <w:pPr>
              <w:spacing w:line="360" w:lineRule="auto"/>
              <w:ind w:left="993"/>
              <w:jc w:val="both"/>
              <w:rPr>
                <w:rFonts w:ascii="Arial" w:hAnsi="Arial" w:cs="Arial"/>
                <w:color w:val="000000"/>
                <w:sz w:val="22"/>
                <w:szCs w:val="22"/>
              </w:rPr>
            </w:pPr>
            <w:r>
              <w:rPr>
                <w:rFonts w:ascii="Arial" w:hAnsi="Arial"/>
                <w:color w:val="000000"/>
                <w:sz w:val="22"/>
              </w:rPr>
              <w:t xml:space="preserve">            of een procedure in hoger beroep.</w:t>
            </w:r>
            <w:r>
              <w:rPr>
                <w:rFonts w:ascii="Arial" w:hAnsi="Arial"/>
                <w:sz w:val="22"/>
              </w:rPr>
              <w:t xml:space="preserve">     </w:t>
            </w:r>
          </w:p>
          <w:p w14:paraId="79E6C53E" w14:textId="77777777" w:rsidR="006E3A80" w:rsidRPr="00D7529E" w:rsidRDefault="006E3A80" w:rsidP="004F61D4">
            <w:pPr>
              <w:spacing w:line="360" w:lineRule="auto"/>
              <w:ind w:left="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4" w:name="__Fieldmark__395_934791674"/>
            <w:bookmarkEnd w:id="34"/>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Weigering van erkenning op basis van artikel 20, lid 3, vanwege: *</w:t>
            </w:r>
            <w:r>
              <w:rPr>
                <w:rFonts w:ascii="Arial" w:hAnsi="Arial" w:cs="Arial"/>
                <w:sz w:val="22"/>
                <w:szCs w:val="22"/>
              </w:rPr>
              <w:fldChar w:fldCharType="begin">
                <w:ffData>
                  <w:name w:val="__Fieldmark__402_934"/>
                  <w:enabled/>
                  <w:calcOnExit w:val="0"/>
                  <w:textInput/>
                </w:ffData>
              </w:fldChar>
            </w:r>
            <w:r>
              <w:rPr>
                <w:rFonts w:ascii="Arial" w:hAnsi="Arial" w:cs="Arial"/>
                <w:sz w:val="22"/>
                <w:szCs w:val="22"/>
              </w:rPr>
              <w:instrText>FORMTEXT</w:instrText>
            </w:r>
            <w:r w:rsidR="00E64B17">
              <w:rPr>
                <w:rFonts w:ascii="Arial" w:hAnsi="Arial" w:cs="Arial"/>
                <w:sz w:val="22"/>
                <w:szCs w:val="22"/>
              </w:rPr>
            </w:r>
            <w:r w:rsidR="00E64B17">
              <w:rPr>
                <w:rFonts w:ascii="Arial" w:hAnsi="Arial" w:cs="Arial"/>
                <w:sz w:val="22"/>
                <w:szCs w:val="22"/>
              </w:rPr>
              <w:fldChar w:fldCharType="separate"/>
            </w:r>
            <w:bookmarkStart w:id="35" w:name="__Fieldmark__402_934791674"/>
            <w:bookmarkEnd w:id="35"/>
            <w:r>
              <w:fldChar w:fldCharType="end"/>
            </w:r>
            <w:r>
              <w:rPr>
                <w:rFonts w:ascii="Arial" w:hAnsi="Arial" w:cs="Arial"/>
                <w:sz w:val="22"/>
                <w:szCs w:val="22"/>
              </w:rPr>
              <w:fldChar w:fldCharType="begin">
                <w:ffData>
                  <w:name w:val="__Fieldmark__409_934"/>
                  <w:enabled/>
                  <w:calcOnExit w:val="0"/>
                  <w:textInput/>
                </w:ffData>
              </w:fldChar>
            </w:r>
            <w:r>
              <w:rPr>
                <w:rFonts w:ascii="Arial" w:hAnsi="Arial" w:cs="Arial"/>
                <w:sz w:val="22"/>
                <w:szCs w:val="22"/>
              </w:rPr>
              <w:instrText>FORMTEXT</w:instrText>
            </w:r>
            <w:r w:rsidR="00E64B17">
              <w:rPr>
                <w:rFonts w:ascii="Arial" w:hAnsi="Arial" w:cs="Arial"/>
                <w:sz w:val="22"/>
                <w:szCs w:val="22"/>
              </w:rPr>
            </w:r>
            <w:r w:rsidR="00E64B17">
              <w:rPr>
                <w:rFonts w:ascii="Arial" w:hAnsi="Arial" w:cs="Arial"/>
                <w:sz w:val="22"/>
                <w:szCs w:val="22"/>
              </w:rPr>
              <w:fldChar w:fldCharType="separate"/>
            </w:r>
            <w:bookmarkStart w:id="36" w:name="__Fieldmark__409_934791674"/>
            <w:bookmarkEnd w:id="36"/>
            <w:r>
              <w:fldChar w:fldCharType="end"/>
            </w:r>
          </w:p>
          <w:p w14:paraId="2529D07D" w14:textId="77777777" w:rsidR="006E3A80" w:rsidRPr="00D7529E" w:rsidRDefault="006E3A80" w:rsidP="004F61D4">
            <w:pPr>
              <w:spacing w:line="360" w:lineRule="auto"/>
              <w:ind w:left="285" w:firstLine="708"/>
              <w:jc w:val="both"/>
              <w:rPr>
                <w:rFonts w:ascii="Arial" w:hAnsi="Arial" w:cs="Arial"/>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7" w:name="__Fieldmark__420_934791674"/>
            <w:bookmarkStart w:id="38" w:name="Kontrollkästchen38"/>
            <w:bookmarkEnd w:id="37"/>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bookmarkEnd w:id="38"/>
            <w:r>
              <w:rPr>
                <w:rFonts w:ascii="Arial" w:hAnsi="Arial"/>
                <w:sz w:val="22"/>
              </w:rPr>
              <w:t xml:space="preserve"> Schending van de grondrechten.</w:t>
            </w:r>
          </w:p>
          <w:p w14:paraId="503013B7" w14:textId="4D360BD8" w:rsidR="006E3A80" w:rsidRPr="00A762ED" w:rsidRDefault="006E3A80" w:rsidP="005864B0">
            <w:pPr>
              <w:spacing w:line="360" w:lineRule="auto"/>
              <w:ind w:left="993"/>
              <w:rPr>
                <w:rFonts w:ascii="Arial" w:hAnsi="Arial" w:cs="Arial"/>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9" w:name="__Fieldmark__431_934791674"/>
            <w:bookmarkStart w:id="40" w:name="Kontrollkästchen39"/>
            <w:bookmarkEnd w:id="39"/>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bookmarkEnd w:id="40"/>
            <w:r>
              <w:rPr>
                <w:rFonts w:ascii="Arial" w:hAnsi="Arial"/>
                <w:sz w:val="22"/>
              </w:rPr>
              <w:t xml:space="preserve"> Schending van de fundamentele rechtsbeginselen, zoals neergelegd in artikel 6  van het Verdrag.</w:t>
            </w:r>
          </w:p>
          <w:p w14:paraId="5F71382F" w14:textId="77777777" w:rsidR="00A453C4" w:rsidRDefault="00A453C4" w:rsidP="00A453C4">
            <w:pPr>
              <w:spacing w:line="360" w:lineRule="auto"/>
              <w:ind w:left="993" w:hanging="285"/>
              <w:rPr>
                <w:rFonts w:ascii="Arial" w:hAnsi="Arial" w:cs="Arial"/>
                <w:sz w:val="22"/>
                <w:szCs w:val="22"/>
              </w:rPr>
            </w:pPr>
          </w:p>
          <w:p w14:paraId="158541B6" w14:textId="77777777" w:rsidR="00A453C4" w:rsidRPr="003B5B40" w:rsidRDefault="003B5B40" w:rsidP="003B5B40">
            <w:pPr>
              <w:spacing w:line="360" w:lineRule="auto"/>
              <w:rPr>
                <w:rFonts w:ascii="Arial" w:hAnsi="Arial" w:cs="Arial"/>
                <w:b/>
                <w:sz w:val="22"/>
                <w:szCs w:val="22"/>
              </w:rPr>
            </w:pPr>
            <w:r>
              <w:rPr>
                <w:rFonts w:ascii="Arial" w:hAnsi="Arial"/>
                <w:b/>
                <w:sz w:val="22"/>
              </w:rPr>
              <w:lastRenderedPageBreak/>
              <w:t>d.4) Andere omstandigheden die weigering van erkenning van de beslissing tot gevolg hebben:</w:t>
            </w:r>
          </w:p>
          <w:p w14:paraId="3436A667" w14:textId="77777777" w:rsidR="00A453C4" w:rsidRPr="00D7529E" w:rsidRDefault="00A453C4" w:rsidP="00A453C4">
            <w:pPr>
              <w:spacing w:line="360" w:lineRule="auto"/>
              <w:ind w:left="993" w:hanging="285"/>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In overeenstemming met het recht van de tenuitvoerleggingsstaat kan erkenning van de beslissing worden geweigerd op een of meer van de volgende gronden (artikel 4, lid 1):</w:t>
            </w:r>
          </w:p>
          <w:p w14:paraId="2F9A9B9B" w14:textId="5CB66E0B" w:rsidR="00A453C4" w:rsidRPr="00D7529E" w:rsidRDefault="00A453C4" w:rsidP="00A453C4">
            <w:pPr>
              <w:spacing w:line="360" w:lineRule="auto"/>
              <w:ind w:left="1440" w:hanging="12"/>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de betrokken persoon is overleden (datum) …………………..</w:t>
            </w:r>
            <w:r>
              <w:rPr>
                <w:rFonts w:ascii="Arial" w:hAnsi="Arial" w:cs="Arial"/>
                <w:sz w:val="22"/>
                <w:szCs w:val="22"/>
              </w:rPr>
              <w:fldChar w:fldCharType="begin">
                <w:ffData>
                  <w:name w:val="__Fieldmark__949_934"/>
                  <w:enabled/>
                  <w:calcOnExit w:val="0"/>
                  <w:textInput/>
                </w:ffData>
              </w:fldChar>
            </w:r>
            <w:r>
              <w:rPr>
                <w:rFonts w:ascii="Arial" w:hAnsi="Arial" w:cs="Arial"/>
                <w:sz w:val="22"/>
                <w:szCs w:val="22"/>
              </w:rPr>
              <w:instrText>FORMTEXT</w:instrText>
            </w:r>
            <w:r w:rsidR="00E64B17">
              <w:rPr>
                <w:rFonts w:ascii="Arial" w:hAnsi="Arial" w:cs="Arial"/>
                <w:sz w:val="22"/>
                <w:szCs w:val="22"/>
              </w:rPr>
            </w:r>
            <w:r w:rsidR="00E64B17">
              <w:rPr>
                <w:rFonts w:ascii="Arial" w:hAnsi="Arial" w:cs="Arial"/>
                <w:sz w:val="22"/>
                <w:szCs w:val="22"/>
              </w:rPr>
              <w:fldChar w:fldCharType="separate"/>
            </w:r>
            <w:r>
              <w:fldChar w:fldCharType="end"/>
            </w:r>
          </w:p>
          <w:p w14:paraId="59504925" w14:textId="77777777" w:rsidR="00A453C4" w:rsidRPr="00D7529E" w:rsidRDefault="00A453C4" w:rsidP="00A453C4">
            <w:pPr>
              <w:spacing w:line="360" w:lineRule="auto"/>
              <w:ind w:left="1440"/>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de betrokken persoon is naar een andere (lid)staat verhuisd (plaats)…………. (datum) op ……..…….. </w:t>
            </w:r>
            <w:r>
              <w:rPr>
                <w:rFonts w:ascii="Arial" w:hAnsi="Arial" w:cs="Arial"/>
                <w:sz w:val="22"/>
                <w:szCs w:val="22"/>
              </w:rPr>
              <w:fldChar w:fldCharType="begin">
                <w:ffData>
                  <w:name w:val="__Fieldmark__970_934"/>
                  <w:enabled/>
                  <w:calcOnExit w:val="0"/>
                  <w:textInput/>
                </w:ffData>
              </w:fldChar>
            </w:r>
            <w:r>
              <w:rPr>
                <w:rFonts w:ascii="Arial" w:hAnsi="Arial" w:cs="Arial"/>
                <w:sz w:val="22"/>
                <w:szCs w:val="22"/>
              </w:rPr>
              <w:instrText>FORMTEXT</w:instrText>
            </w:r>
            <w:r w:rsidR="00E64B17">
              <w:rPr>
                <w:rFonts w:ascii="Arial" w:hAnsi="Arial" w:cs="Arial"/>
                <w:sz w:val="22"/>
                <w:szCs w:val="22"/>
              </w:rPr>
            </w:r>
            <w:r w:rsidR="00E64B17">
              <w:rPr>
                <w:rFonts w:ascii="Arial" w:hAnsi="Arial" w:cs="Arial"/>
                <w:sz w:val="22"/>
                <w:szCs w:val="22"/>
              </w:rPr>
              <w:fldChar w:fldCharType="separate"/>
            </w:r>
            <w:r>
              <w:fldChar w:fldCharType="end"/>
            </w:r>
            <w:r>
              <w:rPr>
                <w:rFonts w:ascii="Arial" w:hAnsi="Arial" w:cs="Arial"/>
                <w:sz w:val="22"/>
                <w:szCs w:val="22"/>
              </w:rPr>
              <w:fldChar w:fldCharType="begin">
                <w:ffData>
                  <w:name w:val="__Fieldmark__983_934"/>
                  <w:enabled/>
                  <w:calcOnExit w:val="0"/>
                  <w:textInput/>
                </w:ffData>
              </w:fldChar>
            </w:r>
            <w:r>
              <w:rPr>
                <w:rFonts w:ascii="Arial" w:hAnsi="Arial" w:cs="Arial"/>
                <w:sz w:val="22"/>
                <w:szCs w:val="22"/>
              </w:rPr>
              <w:instrText>FORMTEXT</w:instrText>
            </w:r>
            <w:r w:rsidR="00E64B17">
              <w:rPr>
                <w:rFonts w:ascii="Arial" w:hAnsi="Arial" w:cs="Arial"/>
                <w:sz w:val="22"/>
                <w:szCs w:val="22"/>
              </w:rPr>
            </w:r>
            <w:r w:rsidR="00E64B17">
              <w:rPr>
                <w:rFonts w:ascii="Arial" w:hAnsi="Arial" w:cs="Arial"/>
                <w:sz w:val="22"/>
                <w:szCs w:val="22"/>
              </w:rPr>
              <w:fldChar w:fldCharType="separate"/>
            </w:r>
            <w:r>
              <w:fldChar w:fldCharType="end"/>
            </w:r>
          </w:p>
          <w:p w14:paraId="78130759" w14:textId="77777777" w:rsidR="00A453C4" w:rsidRPr="00D7529E" w:rsidRDefault="00A453C4" w:rsidP="00A453C4">
            <w:pPr>
              <w:spacing w:line="360" w:lineRule="auto"/>
              <w:ind w:left="1440"/>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de betrokken persoon is naar een onbekend adres verhuisd.</w:t>
            </w:r>
          </w:p>
          <w:p w14:paraId="72B468F5" w14:textId="77777777" w:rsidR="006E3A80" w:rsidRDefault="00260816" w:rsidP="002219CA">
            <w:pPr>
              <w:spacing w:line="360" w:lineRule="auto"/>
              <w:ind w:left="1560" w:hanging="852"/>
              <w:rPr>
                <w:rFonts w:ascii="Arial" w:hAnsi="Arial" w:cs="Arial"/>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de persoon van wie de persoonsgegevens zijn overgedragen, kan niet worden bepaald/gevonden.*</w:t>
            </w:r>
          </w:p>
          <w:p w14:paraId="739A6358" w14:textId="77777777" w:rsidR="0035309F" w:rsidRDefault="0035309F" w:rsidP="002219CA">
            <w:pPr>
              <w:spacing w:line="360" w:lineRule="auto"/>
              <w:ind w:left="1560" w:hanging="852"/>
              <w:rPr>
                <w:rFonts w:ascii="Arial" w:hAnsi="Arial" w:cs="Arial"/>
                <w:sz w:val="22"/>
                <w:szCs w:val="22"/>
              </w:rPr>
            </w:pPr>
          </w:p>
          <w:p w14:paraId="3642AB46" w14:textId="77777777" w:rsidR="0035309F" w:rsidRDefault="0035309F" w:rsidP="002219CA">
            <w:pPr>
              <w:spacing w:line="360" w:lineRule="auto"/>
              <w:ind w:left="1560" w:hanging="852"/>
              <w:rPr>
                <w:rFonts w:ascii="Arial" w:hAnsi="Arial" w:cs="Arial"/>
                <w:sz w:val="22"/>
                <w:szCs w:val="22"/>
              </w:rPr>
            </w:pPr>
          </w:p>
          <w:p w14:paraId="189690BD" w14:textId="77777777" w:rsidR="0035309F" w:rsidRDefault="0035309F" w:rsidP="002219CA">
            <w:pPr>
              <w:spacing w:line="360" w:lineRule="auto"/>
              <w:ind w:left="1560" w:hanging="852"/>
              <w:rPr>
                <w:rFonts w:ascii="Arial" w:hAnsi="Arial" w:cs="Arial"/>
                <w:sz w:val="22"/>
                <w:szCs w:val="22"/>
              </w:rPr>
            </w:pPr>
          </w:p>
          <w:p w14:paraId="011201B4" w14:textId="77777777" w:rsidR="0035309F" w:rsidRDefault="0035309F" w:rsidP="002219CA">
            <w:pPr>
              <w:spacing w:line="360" w:lineRule="auto"/>
              <w:ind w:left="1560" w:hanging="852"/>
              <w:rPr>
                <w:rFonts w:ascii="Arial" w:hAnsi="Arial" w:cs="Arial"/>
                <w:sz w:val="22"/>
                <w:szCs w:val="22"/>
              </w:rPr>
            </w:pPr>
          </w:p>
          <w:p w14:paraId="6A162521" w14:textId="21484505" w:rsidR="0035309F" w:rsidRPr="00D7529E" w:rsidRDefault="0035309F" w:rsidP="0035309F">
            <w:pPr>
              <w:spacing w:line="360" w:lineRule="auto"/>
              <w:rPr>
                <w:rFonts w:ascii="Arial" w:hAnsi="Arial" w:cs="Arial"/>
              </w:rPr>
            </w:pPr>
          </w:p>
        </w:tc>
      </w:tr>
    </w:tbl>
    <w:p w14:paraId="0CF831CC" w14:textId="77777777" w:rsidR="0035309F" w:rsidRDefault="002219CA" w:rsidP="002219CA">
      <w:pPr>
        <w:pStyle w:val="Voetnoottekst"/>
        <w:rPr>
          <w:rFonts w:ascii="Arial" w:hAnsi="Arial" w:cs="Arial"/>
          <w:sz w:val="18"/>
          <w:szCs w:val="18"/>
        </w:rPr>
      </w:pPr>
      <w:r>
        <w:rPr>
          <w:rFonts w:ascii="Arial" w:hAnsi="Arial"/>
          <w:sz w:val="18"/>
        </w:rPr>
        <w:lastRenderedPageBreak/>
        <w:t xml:space="preserve">* houdt in dat de tenuitvoerleggingsstaat en de beslissingsstaat overleg moeten plegen voordat een dergelijke grond voor weigering  </w:t>
      </w:r>
    </w:p>
    <w:p w14:paraId="676640AD" w14:textId="68269410" w:rsidR="002219CA" w:rsidRPr="00D7529E" w:rsidRDefault="0035309F" w:rsidP="002219CA">
      <w:pPr>
        <w:pStyle w:val="Voetnoottekst"/>
      </w:pPr>
      <w:r>
        <w:rPr>
          <w:rFonts w:ascii="Arial" w:hAnsi="Arial"/>
          <w:sz w:val="18"/>
        </w:rPr>
        <w:t xml:space="preserve">  wordt opgegeven.</w:t>
      </w:r>
    </w:p>
    <w:p w14:paraId="595BCA6E" w14:textId="77777777" w:rsidR="006E3A80" w:rsidRPr="002219CA" w:rsidRDefault="006E3A80" w:rsidP="00B8560F">
      <w:pPr>
        <w:rPr>
          <w:rFonts w:ascii="Arial" w:hAnsi="Arial"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6E3A80" w:rsidRPr="003C1038" w14:paraId="72510BBF" w14:textId="77777777" w:rsidTr="00F762E6">
        <w:tc>
          <w:tcPr>
            <w:tcW w:w="9096" w:type="dxa"/>
          </w:tcPr>
          <w:p w14:paraId="3171C1D7" w14:textId="77777777" w:rsidR="006E3A80" w:rsidRPr="00D7529E" w:rsidRDefault="003B5B40" w:rsidP="00E70A9E">
            <w:pPr>
              <w:spacing w:line="360" w:lineRule="auto"/>
              <w:rPr>
                <w:rFonts w:ascii="Arial" w:hAnsi="Arial" w:cs="Arial"/>
                <w:b/>
              </w:rPr>
            </w:pPr>
            <w:r>
              <w:rPr>
                <w:rFonts w:ascii="Arial" w:hAnsi="Arial"/>
                <w:b/>
                <w:sz w:val="22"/>
              </w:rPr>
              <w:t>e) Informatie over de erkende geldelijke sanctie</w:t>
            </w:r>
          </w:p>
          <w:p w14:paraId="742633D0" w14:textId="77777777" w:rsidR="00575856" w:rsidRDefault="00AB03FB" w:rsidP="00AB03FB">
            <w:pPr>
              <w:spacing w:line="360" w:lineRule="auto"/>
              <w:ind w:firstLine="34"/>
              <w:rPr>
                <w:rFonts w:ascii="Arial" w:hAnsi="Arial" w:cs="Arial"/>
                <w:sz w:val="22"/>
                <w:szCs w:val="22"/>
              </w:rPr>
            </w:pPr>
            <w:r>
              <w:rPr>
                <w:rFonts w:ascii="Arial" w:hAnsi="Arial"/>
                <w:b/>
                <w:sz w:val="22"/>
              </w:rPr>
              <w:t xml:space="preserve">e.1)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E64B17">
              <w:rPr>
                <w:rFonts w:ascii="Arial" w:hAnsi="Arial" w:cs="Arial"/>
                <w:sz w:val="22"/>
                <w:szCs w:val="22"/>
              </w:rPr>
            </w:r>
            <w:r w:rsidR="00E64B1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b/>
                <w:sz w:val="22"/>
              </w:rPr>
              <w:t xml:space="preserve">Betaling in termijnen goedgekeurd </w:t>
            </w:r>
          </w:p>
          <w:p w14:paraId="789EA32D" w14:textId="03BE63E2" w:rsidR="006E3A80" w:rsidRPr="00D7529E" w:rsidRDefault="006E3A80" w:rsidP="00E70A9E">
            <w:pPr>
              <w:spacing w:line="360" w:lineRule="auto"/>
              <w:ind w:firstLine="708"/>
              <w:rPr>
                <w:rFonts w:ascii="Arial" w:hAnsi="Arial" w:cs="Arial"/>
              </w:rPr>
            </w:pPr>
            <w:r>
              <w:rPr>
                <w:rFonts w:ascii="Arial" w:hAnsi="Arial"/>
                <w:sz w:val="22"/>
              </w:rPr>
              <w:t>— datum van de beslissing betreffende de goedkeuring van betaling in termijnen:………………………</w:t>
            </w:r>
          </w:p>
          <w:p w14:paraId="78E6F5D9" w14:textId="73C2A247" w:rsidR="006E3A80" w:rsidRDefault="006E3A80" w:rsidP="00E70A9E">
            <w:pPr>
              <w:spacing w:line="360" w:lineRule="auto"/>
              <w:ind w:left="708"/>
              <w:rPr>
                <w:rFonts w:ascii="Arial" w:hAnsi="Arial" w:cs="Arial"/>
                <w:sz w:val="22"/>
                <w:szCs w:val="22"/>
              </w:rPr>
            </w:pPr>
            <w:r>
              <w:rPr>
                <w:rFonts w:ascii="Arial" w:hAnsi="Arial"/>
                <w:sz w:val="22"/>
              </w:rPr>
              <w:t>— betalingsplan (details over datums en bedragen):…………………………………</w:t>
            </w:r>
          </w:p>
          <w:p w14:paraId="0CD881E5" w14:textId="76909661" w:rsidR="000E7533" w:rsidRPr="00E70A9E" w:rsidRDefault="000E7533" w:rsidP="00E70A9E">
            <w:pPr>
              <w:spacing w:line="360" w:lineRule="auto"/>
              <w:ind w:left="708"/>
              <w:rPr>
                <w:rFonts w:ascii="Arial" w:hAnsi="Arial" w:cs="Arial"/>
              </w:rPr>
            </w:pPr>
            <w:r>
              <w:rPr>
                <w:rFonts w:ascii="Arial" w:hAnsi="Arial"/>
                <w:sz w:val="22"/>
              </w:rPr>
              <w:t>……………………………………………………………………………………………….</w:t>
            </w:r>
          </w:p>
          <w:p w14:paraId="4F727374" w14:textId="77777777" w:rsidR="00AB03FB" w:rsidRDefault="00AB03FB" w:rsidP="00575856">
            <w:pPr>
              <w:spacing w:line="360" w:lineRule="auto"/>
              <w:rPr>
                <w:rFonts w:ascii="Arial" w:hAnsi="Arial" w:cs="Arial"/>
                <w:b/>
                <w:sz w:val="22"/>
                <w:szCs w:val="22"/>
              </w:rPr>
            </w:pPr>
          </w:p>
          <w:p w14:paraId="74C3F916" w14:textId="77777777" w:rsidR="00575856" w:rsidRDefault="00AB03FB" w:rsidP="00575856">
            <w:pPr>
              <w:spacing w:line="360" w:lineRule="auto"/>
              <w:rPr>
                <w:rFonts w:ascii="Arial" w:hAnsi="Arial" w:cs="Arial"/>
                <w:sz w:val="22"/>
                <w:szCs w:val="22"/>
              </w:rPr>
            </w:pPr>
            <w:r>
              <w:rPr>
                <w:rFonts w:ascii="Arial" w:hAnsi="Arial"/>
                <w:b/>
                <w:sz w:val="22"/>
              </w:rPr>
              <w:t xml:space="preserve">e.2)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E64B17">
              <w:rPr>
                <w:rFonts w:ascii="Arial" w:hAnsi="Arial" w:cs="Arial"/>
                <w:b/>
                <w:sz w:val="22"/>
                <w:szCs w:val="22"/>
              </w:rPr>
            </w:r>
            <w:r w:rsidR="00E64B17">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Aftrek van de betaling</w:t>
            </w:r>
            <w:r>
              <w:rPr>
                <w:rFonts w:ascii="Arial" w:hAnsi="Arial"/>
                <w:sz w:val="22"/>
              </w:rPr>
              <w:t xml:space="preserve"> (artikel 14, onder c))</w:t>
            </w:r>
          </w:p>
          <w:p w14:paraId="1D37B9EE" w14:textId="6CFABA17" w:rsidR="00AB03FB" w:rsidRPr="00D7529E" w:rsidRDefault="00595B82" w:rsidP="00AB03FB">
            <w:pPr>
              <w:spacing w:line="360" w:lineRule="auto"/>
              <w:ind w:left="885" w:hanging="142"/>
              <w:rPr>
                <w:rFonts w:ascii="Arial" w:hAnsi="Arial" w:cs="Arial"/>
              </w:rPr>
            </w:pPr>
            <w:r>
              <w:rPr>
                <w:rFonts w:ascii="Arial" w:hAnsi="Arial"/>
                <w:sz w:val="22"/>
              </w:rPr>
              <w:t>— bedrag in euro: ..…….</w:t>
            </w:r>
          </w:p>
          <w:p w14:paraId="20A788CB" w14:textId="668DCFB1" w:rsidR="00595B82" w:rsidRDefault="00AB03FB" w:rsidP="00AB03FB">
            <w:pPr>
              <w:tabs>
                <w:tab w:val="left" w:pos="1701"/>
              </w:tabs>
              <w:spacing w:line="360" w:lineRule="auto"/>
              <w:ind w:left="1027" w:hanging="567"/>
              <w:rPr>
                <w:rFonts w:ascii="Arial" w:hAnsi="Arial" w:cs="Arial"/>
                <w:sz w:val="22"/>
                <w:szCs w:val="22"/>
              </w:rPr>
            </w:pPr>
            <w:r>
              <w:rPr>
                <w:rFonts w:ascii="Arial" w:hAnsi="Arial"/>
                <w:sz w:val="22"/>
              </w:rPr>
              <w:t xml:space="preserve">           indien van toepassing, in andere nationale valuta van de tenuitvoerleggingsstaat: ………                </w:t>
            </w:r>
          </w:p>
          <w:p w14:paraId="7DE49987" w14:textId="352A9C10" w:rsidR="00AB03FB" w:rsidRDefault="00595B82" w:rsidP="00AB03FB">
            <w:pPr>
              <w:tabs>
                <w:tab w:val="left" w:pos="1701"/>
              </w:tabs>
              <w:spacing w:line="360" w:lineRule="auto"/>
              <w:ind w:left="1027" w:hanging="567"/>
              <w:rPr>
                <w:rFonts w:ascii="Arial" w:hAnsi="Arial" w:cs="Arial"/>
                <w:sz w:val="22"/>
                <w:szCs w:val="22"/>
              </w:rPr>
            </w:pPr>
            <w:r>
              <w:rPr>
                <w:rFonts w:ascii="Arial" w:hAnsi="Arial"/>
                <w:sz w:val="22"/>
              </w:rPr>
              <w:t xml:space="preserve">           BGN/HRK/CZK/GBP/HUF/PLN/RON/SEK</w:t>
            </w:r>
          </w:p>
          <w:p w14:paraId="45E2C77B" w14:textId="77777777" w:rsidR="008C1B1F" w:rsidRPr="00D7529E" w:rsidRDefault="00AB03FB" w:rsidP="00AB03FB">
            <w:pPr>
              <w:spacing w:line="360" w:lineRule="auto"/>
              <w:ind w:left="709"/>
              <w:rPr>
                <w:rFonts w:ascii="Arial" w:hAnsi="Arial" w:cs="Arial"/>
              </w:rPr>
            </w:pPr>
            <w:r>
              <w:rPr>
                <w:rFonts w:ascii="Arial" w:hAnsi="Arial"/>
                <w:sz w:val="22"/>
              </w:rPr>
              <w:t>— datum: ………………………</w:t>
            </w:r>
          </w:p>
          <w:p w14:paraId="280B81D7" w14:textId="77777777" w:rsidR="008C1B1F" w:rsidRPr="00D7529E" w:rsidRDefault="008C1B1F" w:rsidP="008C1B1F">
            <w:pPr>
              <w:spacing w:line="360" w:lineRule="auto"/>
              <w:ind w:left="708"/>
              <w:rPr>
                <w:rFonts w:ascii="Arial" w:hAnsi="Arial" w:cs="Arial"/>
              </w:rPr>
            </w:pPr>
            <w:r>
              <w:rPr>
                <w:rFonts w:ascii="Arial" w:hAnsi="Arial"/>
                <w:sz w:val="22"/>
              </w:rPr>
              <w:t>op enigerlei wijze reeds in de beslissingsstaat of enig ander land geïnd (artikel 9, lid 2).*</w:t>
            </w:r>
            <w:r>
              <w:rPr>
                <w:rStyle w:val="Voetnootmarkering"/>
                <w:rFonts w:ascii="Arial" w:hAnsi="Arial"/>
                <w:sz w:val="22"/>
              </w:rPr>
              <w:footnoteReference w:id="5"/>
            </w:r>
            <w:r>
              <w:rPr>
                <w:rFonts w:ascii="Arial" w:hAnsi="Arial" w:cs="Arial"/>
                <w:sz w:val="22"/>
                <w:szCs w:val="22"/>
              </w:rPr>
              <w:fldChar w:fldCharType="begin">
                <w:ffData>
                  <w:name w:val="__Fieldmark__570_934"/>
                  <w:enabled/>
                  <w:calcOnExit w:val="0"/>
                  <w:textInput/>
                </w:ffData>
              </w:fldChar>
            </w:r>
            <w:r>
              <w:rPr>
                <w:rFonts w:ascii="Arial" w:hAnsi="Arial" w:cs="Arial"/>
                <w:sz w:val="22"/>
                <w:szCs w:val="22"/>
              </w:rPr>
              <w:instrText>FORMTEXT</w:instrText>
            </w:r>
            <w:r w:rsidR="00E64B17">
              <w:rPr>
                <w:rFonts w:ascii="Arial" w:hAnsi="Arial" w:cs="Arial"/>
                <w:sz w:val="22"/>
                <w:szCs w:val="22"/>
              </w:rPr>
            </w:r>
            <w:r w:rsidR="00E64B17">
              <w:rPr>
                <w:rFonts w:ascii="Arial" w:hAnsi="Arial" w:cs="Arial"/>
                <w:sz w:val="22"/>
                <w:szCs w:val="22"/>
              </w:rPr>
              <w:fldChar w:fldCharType="separate"/>
            </w:r>
            <w:r>
              <w:fldChar w:fldCharType="end"/>
            </w:r>
          </w:p>
          <w:p w14:paraId="5C80EBDF" w14:textId="77777777" w:rsidR="002F5BA4" w:rsidRDefault="002F5BA4" w:rsidP="008C1B1F">
            <w:pPr>
              <w:spacing w:line="360" w:lineRule="auto"/>
              <w:ind w:left="993" w:hanging="285"/>
              <w:rPr>
                <w:rFonts w:ascii="Arial" w:hAnsi="Arial" w:cs="Arial"/>
                <w:sz w:val="22"/>
                <w:szCs w:val="22"/>
              </w:rPr>
            </w:pPr>
          </w:p>
          <w:p w14:paraId="58E5B0E3" w14:textId="2BFBB48C" w:rsidR="00AB03FB" w:rsidRDefault="00AB03FB" w:rsidP="00AB03FB">
            <w:pPr>
              <w:spacing w:line="360" w:lineRule="auto"/>
              <w:ind w:left="993" w:hanging="959"/>
              <w:jc w:val="both"/>
              <w:rPr>
                <w:rFonts w:ascii="Arial" w:hAnsi="Arial" w:cs="Arial"/>
                <w:sz w:val="22"/>
                <w:szCs w:val="22"/>
              </w:rPr>
            </w:pPr>
            <w:r>
              <w:rPr>
                <w:rFonts w:ascii="Arial" w:hAnsi="Arial"/>
                <w:b/>
                <w:sz w:val="22"/>
              </w:rPr>
              <w:t xml:space="preserve">e.3)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E64B17">
              <w:rPr>
                <w:rFonts w:ascii="Arial" w:hAnsi="Arial" w:cs="Arial"/>
                <w:b/>
                <w:sz w:val="22"/>
                <w:szCs w:val="22"/>
              </w:rPr>
            </w:r>
            <w:r w:rsidR="00E64B17">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Verlaging van het bedrag van de geldelijke sanctie</w:t>
            </w:r>
            <w:r>
              <w:rPr>
                <w:rFonts w:ascii="Arial" w:hAnsi="Arial"/>
                <w:sz w:val="22"/>
              </w:rPr>
              <w:t xml:space="preserve"> (artikel 14, onder c)) – de </w:t>
            </w:r>
            <w:r>
              <w:rPr>
                <w:rFonts w:ascii="Arial" w:hAnsi="Arial"/>
                <w:sz w:val="22"/>
              </w:rPr>
              <w:lastRenderedPageBreak/>
              <w:t xml:space="preserve">beslissing heeft betrekking op feiten die niet op het grondgebied van de beslissingsstaat zijn gepleegd. De feiten vallen onder de rechtsmacht van de tenuitvoerleggingsstaat. De tenuitvoerleggingsstaat heeft daarom besloten het bedrag van de ten uitvoer gelegde geldelijke sanctie te beperken tot het maximum dat door zijn nationale recht op feiten van dezelfde aard wordt gesteld (artikel 8, lid 1):   </w:t>
            </w:r>
          </w:p>
          <w:p w14:paraId="7EBFDD5C" w14:textId="77777777" w:rsidR="00AB03FB" w:rsidRPr="00D7529E" w:rsidRDefault="00AB03FB" w:rsidP="00AB03FB">
            <w:pPr>
              <w:spacing w:line="360" w:lineRule="auto"/>
              <w:ind w:left="1425"/>
              <w:rPr>
                <w:rFonts w:ascii="Arial" w:hAnsi="Arial" w:cs="Arial"/>
              </w:rPr>
            </w:pPr>
            <w:r>
              <w:rPr>
                <w:rFonts w:ascii="Arial" w:hAnsi="Arial"/>
                <w:sz w:val="22"/>
              </w:rPr>
              <w:t>in euro: ..…….</w:t>
            </w:r>
          </w:p>
          <w:p w14:paraId="7D384236" w14:textId="3BD43FD2" w:rsidR="006E3A80" w:rsidRPr="00F762E6" w:rsidRDefault="00AB03FB" w:rsidP="00F762E6">
            <w:pPr>
              <w:tabs>
                <w:tab w:val="left" w:pos="1701"/>
              </w:tabs>
              <w:spacing w:line="360" w:lineRule="auto"/>
              <w:ind w:left="1701" w:hanging="567"/>
              <w:rPr>
                <w:rFonts w:ascii="Arial" w:hAnsi="Arial" w:cs="Arial"/>
                <w:sz w:val="22"/>
                <w:szCs w:val="22"/>
              </w:rPr>
            </w:pPr>
            <w:r>
              <w:rPr>
                <w:rFonts w:ascii="Arial" w:hAnsi="Arial"/>
                <w:sz w:val="22"/>
              </w:rPr>
              <w:t xml:space="preserve">     indien van toepassing, in andere nationale valuta van de tenuitvoerleggingsstaat: ………               BGN/HRK/CZK/GBP/HUF/PLN/RON/SEK</w:t>
            </w:r>
          </w:p>
        </w:tc>
      </w:tr>
      <w:tr w:rsidR="00F762E6" w:rsidRPr="00534742" w14:paraId="3755BF42" w14:textId="77777777" w:rsidTr="00F762E6">
        <w:tc>
          <w:tcPr>
            <w:tcW w:w="9096" w:type="dxa"/>
            <w:tcBorders>
              <w:top w:val="single" w:sz="4" w:space="0" w:color="auto"/>
              <w:left w:val="single" w:sz="4" w:space="0" w:color="auto"/>
              <w:bottom w:val="single" w:sz="4" w:space="0" w:color="auto"/>
              <w:right w:val="single" w:sz="4" w:space="0" w:color="auto"/>
            </w:tcBorders>
          </w:tcPr>
          <w:p w14:paraId="6D0D4B41" w14:textId="77777777" w:rsidR="00F762E6" w:rsidRPr="00F762E6" w:rsidRDefault="00F762E6" w:rsidP="00F762E6">
            <w:pPr>
              <w:spacing w:line="360" w:lineRule="auto"/>
              <w:rPr>
                <w:rFonts w:ascii="Arial" w:hAnsi="Arial" w:cs="Arial"/>
                <w:b/>
                <w:sz w:val="22"/>
                <w:szCs w:val="22"/>
              </w:rPr>
            </w:pPr>
            <w:r>
              <w:rPr>
                <w:rFonts w:ascii="Arial" w:hAnsi="Arial"/>
                <w:b/>
                <w:sz w:val="22"/>
              </w:rPr>
              <w:lastRenderedPageBreak/>
              <w:t>f) Afsluiting van het dossier, indien van toepassing</w:t>
            </w:r>
          </w:p>
          <w:p w14:paraId="320CFD14" w14:textId="77777777" w:rsidR="00F762E6" w:rsidRPr="00F762E6" w:rsidRDefault="00F762E6" w:rsidP="00F762E6">
            <w:pPr>
              <w:spacing w:line="360" w:lineRule="auto"/>
              <w:rPr>
                <w:rFonts w:ascii="Arial" w:hAnsi="Arial" w:cs="Arial"/>
                <w:b/>
                <w:sz w:val="22"/>
                <w:szCs w:val="22"/>
              </w:rPr>
            </w:pP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E64B17">
              <w:rPr>
                <w:rFonts w:ascii="Arial" w:hAnsi="Arial" w:cs="Arial"/>
                <w:b/>
                <w:sz w:val="22"/>
                <w:szCs w:val="22"/>
              </w:rPr>
            </w:r>
            <w:r w:rsidR="00E64B17">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De tenuitvoerleggingsstaat verklaart hierbij dat de onderhavige zaak is afgesloten.</w:t>
            </w:r>
          </w:p>
        </w:tc>
      </w:tr>
      <w:tr w:rsidR="00F762E6" w:rsidRPr="00D7529E" w14:paraId="1C0FB092" w14:textId="77777777" w:rsidTr="00F762E6">
        <w:tc>
          <w:tcPr>
            <w:tcW w:w="9096" w:type="dxa"/>
            <w:tcBorders>
              <w:top w:val="single" w:sz="4" w:space="0" w:color="auto"/>
              <w:left w:val="single" w:sz="4" w:space="0" w:color="auto"/>
              <w:bottom w:val="single" w:sz="4" w:space="0" w:color="auto"/>
              <w:right w:val="single" w:sz="4" w:space="0" w:color="auto"/>
            </w:tcBorders>
          </w:tcPr>
          <w:p w14:paraId="4A7F3EB6" w14:textId="67250555" w:rsidR="00F762E6" w:rsidRPr="00F81783" w:rsidRDefault="00F762E6" w:rsidP="00571999">
            <w:pPr>
              <w:spacing w:line="360" w:lineRule="auto"/>
              <w:rPr>
                <w:rFonts w:ascii="Arial" w:hAnsi="Arial" w:cs="Arial"/>
                <w:sz w:val="22"/>
                <w:szCs w:val="22"/>
              </w:rPr>
            </w:pPr>
            <w:r>
              <w:rPr>
                <w:rFonts w:ascii="Arial" w:hAnsi="Arial"/>
                <w:b/>
                <w:sz w:val="22"/>
              </w:rPr>
              <w:t xml:space="preserve">g) Overige relevante aanvullende informatie voor de beslissingsstaat: </w:t>
            </w:r>
            <w:r>
              <w:rPr>
                <w:rFonts w:ascii="Arial" w:hAnsi="Arial"/>
                <w:sz w:val="22"/>
              </w:rPr>
              <w:t>………</w:t>
            </w:r>
            <w:r>
              <w:rPr>
                <w:rFonts w:ascii="Arial" w:hAnsi="Arial" w:cs="Arial"/>
                <w:sz w:val="22"/>
                <w:szCs w:val="22"/>
              </w:rPr>
              <w:fldChar w:fldCharType="begin">
                <w:ffData>
                  <w:name w:val="__Fieldmark__204_110"/>
                  <w:enabled/>
                  <w:calcOnExit w:val="0"/>
                  <w:textInput/>
                </w:ffData>
              </w:fldChar>
            </w:r>
            <w:r>
              <w:rPr>
                <w:rFonts w:ascii="Arial" w:hAnsi="Arial" w:cs="Arial"/>
                <w:sz w:val="22"/>
                <w:szCs w:val="22"/>
              </w:rPr>
              <w:instrText>FORMTEXT</w:instrText>
            </w:r>
            <w:r w:rsidR="00E64B17">
              <w:rPr>
                <w:rFonts w:ascii="Arial" w:hAnsi="Arial" w:cs="Arial"/>
                <w:sz w:val="22"/>
                <w:szCs w:val="22"/>
              </w:rPr>
            </w:r>
            <w:r w:rsidR="00E64B17">
              <w:rPr>
                <w:rFonts w:ascii="Arial" w:hAnsi="Arial" w:cs="Arial"/>
                <w:sz w:val="22"/>
                <w:szCs w:val="22"/>
              </w:rPr>
              <w:fldChar w:fldCharType="separate"/>
            </w:r>
            <w:bookmarkStart w:id="41" w:name="Text1330"/>
            <w:bookmarkStart w:id="42" w:name="__Fieldmark__204_1109328244"/>
            <w:bookmarkEnd w:id="41"/>
            <w:bookmarkEnd w:id="42"/>
            <w:r>
              <w:fldChar w:fldCharType="end"/>
            </w:r>
            <w:r>
              <w:rPr>
                <w:rFonts w:ascii="Arial" w:hAnsi="Arial"/>
                <w:sz w:val="22"/>
              </w:rPr>
              <w:t>………………………………………………………………………………………………………………………………………………………………………………………………………………………………………………………………………………………………………………………</w:t>
            </w:r>
          </w:p>
          <w:p w14:paraId="0E9598B2" w14:textId="661F1E41" w:rsidR="00F762E6" w:rsidRPr="00F762E6" w:rsidRDefault="00F762E6" w:rsidP="00571999">
            <w:pPr>
              <w:spacing w:line="360" w:lineRule="auto"/>
              <w:rPr>
                <w:rFonts w:ascii="Arial" w:hAnsi="Arial" w:cs="Arial"/>
                <w:b/>
                <w:sz w:val="22"/>
                <w:szCs w:val="22"/>
              </w:rPr>
            </w:pPr>
            <w:r>
              <w:rPr>
                <w:rFonts w:ascii="Arial" w:hAnsi="Arial"/>
                <w:sz w:val="22"/>
              </w:rPr>
              <w:t>…………………………………………………………………………………………………………</w:t>
            </w:r>
          </w:p>
        </w:tc>
      </w:tr>
      <w:tr w:rsidR="00F762E6" w:rsidRPr="00534742" w14:paraId="1A13DCDA" w14:textId="77777777" w:rsidTr="00F762E6">
        <w:tc>
          <w:tcPr>
            <w:tcW w:w="9096" w:type="dxa"/>
            <w:tcBorders>
              <w:top w:val="single" w:sz="4" w:space="0" w:color="auto"/>
              <w:left w:val="single" w:sz="4" w:space="0" w:color="auto"/>
              <w:bottom w:val="single" w:sz="4" w:space="0" w:color="auto"/>
              <w:right w:val="single" w:sz="4" w:space="0" w:color="auto"/>
            </w:tcBorders>
          </w:tcPr>
          <w:p w14:paraId="6A86CC40" w14:textId="354626E5" w:rsidR="00F762E6" w:rsidRPr="00F762E6" w:rsidRDefault="00F762E6" w:rsidP="00F762E6">
            <w:pPr>
              <w:spacing w:line="360" w:lineRule="auto"/>
              <w:rPr>
                <w:rFonts w:ascii="Arial" w:hAnsi="Arial" w:cs="Arial"/>
                <w:b/>
                <w:sz w:val="22"/>
                <w:szCs w:val="22"/>
              </w:rPr>
            </w:pPr>
            <w:r>
              <w:rPr>
                <w:rFonts w:ascii="Arial" w:hAnsi="Arial"/>
                <w:b/>
                <w:sz w:val="22"/>
              </w:rPr>
              <w:t>h) Handtekening van de autoriteit van de tenuitvoerleggingsstaat en/of de vertegenwoordiger daarvan</w:t>
            </w:r>
          </w:p>
          <w:p w14:paraId="505694A8" w14:textId="77777777" w:rsidR="00F762E6" w:rsidRPr="006B5CAB" w:rsidRDefault="00F762E6" w:rsidP="00F762E6">
            <w:pPr>
              <w:spacing w:line="360" w:lineRule="auto"/>
              <w:rPr>
                <w:rFonts w:ascii="Arial" w:hAnsi="Arial" w:cs="Arial"/>
                <w:sz w:val="22"/>
                <w:szCs w:val="22"/>
              </w:rPr>
            </w:pPr>
            <w:r>
              <w:rPr>
                <w:rFonts w:ascii="Arial" w:hAnsi="Arial"/>
                <w:sz w:val="22"/>
              </w:rPr>
              <w:t>Naam: ………………………………………………………………………………………………...</w:t>
            </w:r>
          </w:p>
          <w:p w14:paraId="2491CFF8" w14:textId="77777777" w:rsidR="00F762E6" w:rsidRPr="006B5CAB" w:rsidRDefault="00F762E6" w:rsidP="00F762E6">
            <w:pPr>
              <w:spacing w:line="360" w:lineRule="auto"/>
              <w:rPr>
                <w:rFonts w:ascii="Arial" w:hAnsi="Arial" w:cs="Arial"/>
                <w:sz w:val="22"/>
                <w:szCs w:val="22"/>
              </w:rPr>
            </w:pPr>
            <w:r>
              <w:rPr>
                <w:rFonts w:ascii="Arial" w:hAnsi="Arial"/>
                <w:sz w:val="22"/>
              </w:rPr>
              <w:t>Functie (titel/graad): ………………………………………………………………………………</w:t>
            </w:r>
          </w:p>
          <w:p w14:paraId="7BF8133E" w14:textId="0C20AC33" w:rsidR="00A762ED" w:rsidRDefault="00F762E6" w:rsidP="00F762E6">
            <w:pPr>
              <w:spacing w:line="360" w:lineRule="auto"/>
              <w:rPr>
                <w:rFonts w:ascii="Arial" w:hAnsi="Arial" w:cs="Arial"/>
                <w:sz w:val="22"/>
                <w:szCs w:val="22"/>
              </w:rPr>
            </w:pPr>
            <w:r>
              <w:rPr>
                <w:rFonts w:ascii="Arial" w:hAnsi="Arial"/>
                <w:sz w:val="22"/>
              </w:rPr>
              <w:t>Datum: ………………………………………………………………………………………………….</w:t>
            </w:r>
          </w:p>
          <w:p w14:paraId="147CEF7A" w14:textId="77777777" w:rsidR="004910CD" w:rsidRDefault="004910CD" w:rsidP="00F762E6">
            <w:pPr>
              <w:spacing w:line="360" w:lineRule="auto"/>
              <w:rPr>
                <w:rFonts w:ascii="Arial" w:hAnsi="Arial" w:cs="Arial"/>
                <w:sz w:val="22"/>
                <w:szCs w:val="22"/>
              </w:rPr>
            </w:pPr>
          </w:p>
          <w:p w14:paraId="7D96B7BE" w14:textId="2A04C817" w:rsidR="00F762E6" w:rsidRPr="00F762E6" w:rsidRDefault="00F762E6" w:rsidP="00F762E6">
            <w:pPr>
              <w:spacing w:line="360" w:lineRule="auto"/>
              <w:rPr>
                <w:rFonts w:ascii="Arial" w:hAnsi="Arial" w:cs="Arial"/>
                <w:b/>
                <w:sz w:val="22"/>
                <w:szCs w:val="22"/>
              </w:rPr>
            </w:pPr>
            <w:r>
              <w:rPr>
                <w:rFonts w:ascii="Arial" w:hAnsi="Arial"/>
                <w:sz w:val="22"/>
              </w:rPr>
              <w:t>Officieel stempel (indien beschikbaar)</w:t>
            </w:r>
          </w:p>
        </w:tc>
      </w:tr>
    </w:tbl>
    <w:p w14:paraId="277291D1" w14:textId="1EA02F98" w:rsidR="006E3A80" w:rsidRPr="000C5B99" w:rsidRDefault="006E3A80" w:rsidP="004910CD">
      <w:pPr>
        <w:rPr>
          <w:rFonts w:ascii="Arial" w:hAnsi="Arial" w:cs="Arial"/>
          <w:sz w:val="22"/>
          <w:szCs w:val="22"/>
        </w:rPr>
      </w:pPr>
    </w:p>
    <w:sectPr w:rsidR="006E3A80" w:rsidRPr="000C5B99" w:rsidSect="007F7475">
      <w:footerReference w:type="default" r:id="rId9"/>
      <w:footnotePr>
        <w:numRestart w:val="eachSect"/>
      </w:footnotePr>
      <w:pgSz w:w="11906" w:h="16838"/>
      <w:pgMar w:top="1135" w:right="1417" w:bottom="1134" w:left="1417" w:header="0" w:footer="680"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2E001" w14:textId="77777777" w:rsidR="00444C0C" w:rsidRDefault="00444C0C">
      <w:r>
        <w:separator/>
      </w:r>
    </w:p>
  </w:endnote>
  <w:endnote w:type="continuationSeparator" w:id="0">
    <w:p w14:paraId="5AEE2CDC" w14:textId="77777777" w:rsidR="00444C0C" w:rsidRDefault="00444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Bitstream Vera Sans">
    <w:altName w:val="Times New Roman"/>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060525"/>
      <w:docPartObj>
        <w:docPartGallery w:val="Page Numbers (Bottom of Page)"/>
        <w:docPartUnique/>
      </w:docPartObj>
    </w:sdtPr>
    <w:sdtEndPr/>
    <w:sdtContent>
      <w:p w14:paraId="5203AF8F" w14:textId="090CDACB" w:rsidR="002219CA" w:rsidRDefault="00094B1F" w:rsidP="00094B1F">
        <w:pPr>
          <w:pStyle w:val="Voettekst"/>
          <w:jc w:val="center"/>
        </w:pPr>
        <w:r>
          <w:t xml:space="preserve">                                                                                                                                      </w:t>
        </w:r>
        <w:r w:rsidR="002219CA" w:rsidRPr="002219CA">
          <w:rPr>
            <w:rFonts w:ascii="Arial" w:hAnsi="Arial" w:cs="Arial"/>
            <w:sz w:val="22"/>
            <w:szCs w:val="22"/>
          </w:rPr>
          <w:fldChar w:fldCharType="begin"/>
        </w:r>
        <w:r w:rsidR="002219CA" w:rsidRPr="002219CA">
          <w:rPr>
            <w:rFonts w:ascii="Arial" w:hAnsi="Arial" w:cs="Arial"/>
            <w:sz w:val="22"/>
            <w:szCs w:val="22"/>
          </w:rPr>
          <w:instrText>PAGE   \* MERGEFORMAT</w:instrText>
        </w:r>
        <w:r w:rsidR="002219CA" w:rsidRPr="002219CA">
          <w:rPr>
            <w:rFonts w:ascii="Arial" w:hAnsi="Arial" w:cs="Arial"/>
            <w:sz w:val="22"/>
            <w:szCs w:val="22"/>
          </w:rPr>
          <w:fldChar w:fldCharType="separate"/>
        </w:r>
        <w:r w:rsidR="00E64B17">
          <w:rPr>
            <w:rFonts w:ascii="Arial" w:hAnsi="Arial" w:cs="Arial"/>
            <w:noProof/>
            <w:sz w:val="22"/>
            <w:szCs w:val="22"/>
          </w:rPr>
          <w:t>5</w:t>
        </w:r>
        <w:r w:rsidR="002219CA" w:rsidRPr="002219CA">
          <w:rPr>
            <w:rFonts w:ascii="Arial" w:hAnsi="Arial" w:cs="Arial"/>
            <w:sz w:val="22"/>
            <w:szCs w:val="22"/>
          </w:rPr>
          <w:fldChar w:fldCharType="end"/>
        </w:r>
      </w:p>
    </w:sdtContent>
  </w:sdt>
  <w:p w14:paraId="09FDFD49" w14:textId="443C227B" w:rsidR="008C1B1F" w:rsidRDefault="008C1B1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8FB1D" w14:textId="77777777" w:rsidR="00444C0C" w:rsidRDefault="00444C0C">
      <w:r>
        <w:separator/>
      </w:r>
    </w:p>
  </w:footnote>
  <w:footnote w:type="continuationSeparator" w:id="0">
    <w:p w14:paraId="11B9C789" w14:textId="77777777" w:rsidR="00444C0C" w:rsidRDefault="00444C0C">
      <w:r>
        <w:continuationSeparator/>
      </w:r>
    </w:p>
  </w:footnote>
  <w:footnote w:id="1">
    <w:p w14:paraId="5767FC0C" w14:textId="77777777" w:rsidR="008C1B1F" w:rsidRPr="00E64B17" w:rsidRDefault="008C1B1F">
      <w:pPr>
        <w:pStyle w:val="Voetnoottekst"/>
      </w:pPr>
      <w:r>
        <w:rPr>
          <w:rStyle w:val="Voetnootmarkering"/>
          <w:rFonts w:ascii="Arial" w:hAnsi="Arial"/>
          <w:sz w:val="18"/>
        </w:rPr>
        <w:footnoteRef/>
      </w:r>
      <w:r>
        <w:rPr>
          <w:rFonts w:ascii="Arial" w:hAnsi="Arial"/>
          <w:sz w:val="18"/>
        </w:rPr>
        <w:t xml:space="preserve"> Kaderbesluit 2005/214/JBZ van de Raad van 24 februari 2005 inzake de toepassing van het beginsel van wederzijdse erkenning op geldelijke sancties (PB L 76 van 22.3.2005, blz. 16).</w:t>
      </w:r>
    </w:p>
  </w:footnote>
  <w:footnote w:id="2">
    <w:p w14:paraId="4B3D4AB3" w14:textId="50C27711" w:rsidR="008C1B1F" w:rsidRPr="00E64B17" w:rsidRDefault="008C1B1F">
      <w:pPr>
        <w:pStyle w:val="Voetnoottekst"/>
      </w:pPr>
      <w:r>
        <w:rPr>
          <w:rStyle w:val="Voetnootmarkering"/>
          <w:rFonts w:ascii="Arial" w:hAnsi="Arial"/>
          <w:sz w:val="18"/>
        </w:rPr>
        <w:footnoteRef/>
      </w:r>
      <w:r>
        <w:rPr>
          <w:rFonts w:ascii="Arial" w:hAnsi="Arial"/>
          <w:sz w:val="18"/>
        </w:rPr>
        <w:t xml:space="preserve"> Indien deze optie wordt gekozen, gelieve punt d.3) in te vullen.</w:t>
      </w:r>
    </w:p>
  </w:footnote>
  <w:footnote w:id="3">
    <w:p w14:paraId="096795EA" w14:textId="194BCADE" w:rsidR="008C1B1F" w:rsidRPr="00E64B17" w:rsidRDefault="008C1B1F">
      <w:pPr>
        <w:pStyle w:val="Voetnoottekst"/>
      </w:pPr>
      <w:r>
        <w:rPr>
          <w:rStyle w:val="Voetnootmarkering"/>
          <w:rFonts w:ascii="Arial" w:hAnsi="Arial"/>
          <w:sz w:val="18"/>
        </w:rPr>
        <w:footnoteRef/>
      </w:r>
      <w:r>
        <w:rPr>
          <w:rFonts w:ascii="Arial" w:hAnsi="Arial"/>
          <w:sz w:val="18"/>
        </w:rPr>
        <w:t xml:space="preserve"> Indien deze optie wordt gekozen, gelieve punten d.2) en d.3) in te vullen.</w:t>
      </w:r>
    </w:p>
  </w:footnote>
  <w:footnote w:id="4">
    <w:p w14:paraId="65EEE029" w14:textId="25718488" w:rsidR="008C1B1F" w:rsidRPr="00E64B17" w:rsidRDefault="008C1B1F" w:rsidP="004A4708">
      <w:pPr>
        <w:pStyle w:val="Voetnoottekst"/>
      </w:pPr>
      <w:r>
        <w:rPr>
          <w:rStyle w:val="Voetnootmarkering"/>
        </w:rPr>
        <w:footnoteRef/>
      </w:r>
      <w:r>
        <w:t xml:space="preserve">  </w:t>
      </w:r>
      <w:r>
        <w:rPr>
          <w:rFonts w:ascii="Arial" w:hAnsi="Arial"/>
          <w:sz w:val="18"/>
        </w:rPr>
        <w:t>* houdt in dat de tenuitvoerleggingsstaat en de beslissingsstaat overleg moeten plegen voordat een dergelijke grond voor weigering wordt opgegeven.</w:t>
      </w:r>
    </w:p>
  </w:footnote>
  <w:footnote w:id="5">
    <w:p w14:paraId="181A80E7" w14:textId="074F1240" w:rsidR="008C1B1F" w:rsidRPr="00E64B17" w:rsidRDefault="008C1B1F" w:rsidP="008C1B1F">
      <w:pPr>
        <w:pStyle w:val="Voetnoottekst"/>
      </w:pPr>
      <w:r>
        <w:rPr>
          <w:rStyle w:val="Voetnootmarkering"/>
        </w:rPr>
        <w:footnoteRef/>
      </w:r>
      <w:r>
        <w:t xml:space="preserve"> * De tenuitvoerleggingsstaat en de beslissingsstaat moeten overleg plegen voordat het reeds betaalde bedrag in mindering wordt gebracht.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40754"/>
    <w:multiLevelType w:val="hybridMultilevel"/>
    <w:tmpl w:val="D40A1AFE"/>
    <w:lvl w:ilvl="0" w:tplc="ED6CC9F2">
      <w:numFmt w:val="bullet"/>
      <w:lvlText w:val="-"/>
      <w:lvlJc w:val="left"/>
      <w:pPr>
        <w:tabs>
          <w:tab w:val="num" w:pos="1069"/>
        </w:tabs>
        <w:ind w:left="1069" w:hanging="360"/>
      </w:pPr>
      <w:rPr>
        <w:rFonts w:ascii="Arial" w:eastAsia="Times New Roman" w:hAnsi="Aria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425"/>
  <w:characterSpacingControl w:val="doNotCompress"/>
  <w:hdrShapeDefaults>
    <o:shapedefaults v:ext="edit" spidmax="1024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43E19"/>
    <w:rsid w:val="00001A38"/>
    <w:rsid w:val="00004F4D"/>
    <w:rsid w:val="00013706"/>
    <w:rsid w:val="000354B8"/>
    <w:rsid w:val="000418E0"/>
    <w:rsid w:val="000542E9"/>
    <w:rsid w:val="00056807"/>
    <w:rsid w:val="00065B6E"/>
    <w:rsid w:val="00071773"/>
    <w:rsid w:val="00092A23"/>
    <w:rsid w:val="00094B1F"/>
    <w:rsid w:val="000C5B99"/>
    <w:rsid w:val="000C7A5F"/>
    <w:rsid w:val="000E33E7"/>
    <w:rsid w:val="000E7533"/>
    <w:rsid w:val="000E775F"/>
    <w:rsid w:val="001023BB"/>
    <w:rsid w:val="00103225"/>
    <w:rsid w:val="00110465"/>
    <w:rsid w:val="001126EB"/>
    <w:rsid w:val="00121D50"/>
    <w:rsid w:val="00130D5A"/>
    <w:rsid w:val="00141267"/>
    <w:rsid w:val="00141DB3"/>
    <w:rsid w:val="001672BF"/>
    <w:rsid w:val="001A1A73"/>
    <w:rsid w:val="001D09EA"/>
    <w:rsid w:val="00200191"/>
    <w:rsid w:val="002219CA"/>
    <w:rsid w:val="002408F3"/>
    <w:rsid w:val="00260816"/>
    <w:rsid w:val="00273630"/>
    <w:rsid w:val="002752B9"/>
    <w:rsid w:val="00286CE5"/>
    <w:rsid w:val="0029204F"/>
    <w:rsid w:val="002A154C"/>
    <w:rsid w:val="002A3F4C"/>
    <w:rsid w:val="002B05FB"/>
    <w:rsid w:val="002B0848"/>
    <w:rsid w:val="002B2672"/>
    <w:rsid w:val="002C390E"/>
    <w:rsid w:val="002E044B"/>
    <w:rsid w:val="002E621A"/>
    <w:rsid w:val="002F5BA4"/>
    <w:rsid w:val="002F5C49"/>
    <w:rsid w:val="00320DC3"/>
    <w:rsid w:val="00320F65"/>
    <w:rsid w:val="003234E0"/>
    <w:rsid w:val="00323898"/>
    <w:rsid w:val="00324A6A"/>
    <w:rsid w:val="00330799"/>
    <w:rsid w:val="00343E19"/>
    <w:rsid w:val="00350AF1"/>
    <w:rsid w:val="0035309F"/>
    <w:rsid w:val="00353555"/>
    <w:rsid w:val="00372012"/>
    <w:rsid w:val="003824DC"/>
    <w:rsid w:val="00395735"/>
    <w:rsid w:val="00396A9A"/>
    <w:rsid w:val="003B5B40"/>
    <w:rsid w:val="003C1038"/>
    <w:rsid w:val="003F66E3"/>
    <w:rsid w:val="003F70C4"/>
    <w:rsid w:val="004145A8"/>
    <w:rsid w:val="00424D21"/>
    <w:rsid w:val="00433B43"/>
    <w:rsid w:val="00436AD0"/>
    <w:rsid w:val="00444C0C"/>
    <w:rsid w:val="00451496"/>
    <w:rsid w:val="00461BA2"/>
    <w:rsid w:val="004630F4"/>
    <w:rsid w:val="00470646"/>
    <w:rsid w:val="004910CD"/>
    <w:rsid w:val="004A0852"/>
    <w:rsid w:val="004A08E0"/>
    <w:rsid w:val="004A4708"/>
    <w:rsid w:val="004B4967"/>
    <w:rsid w:val="004D06EA"/>
    <w:rsid w:val="004D094F"/>
    <w:rsid w:val="004E49DD"/>
    <w:rsid w:val="004F61D4"/>
    <w:rsid w:val="00507C4E"/>
    <w:rsid w:val="00512183"/>
    <w:rsid w:val="00513B64"/>
    <w:rsid w:val="0051448A"/>
    <w:rsid w:val="00516D19"/>
    <w:rsid w:val="00516F1D"/>
    <w:rsid w:val="005210B2"/>
    <w:rsid w:val="00530E31"/>
    <w:rsid w:val="00534742"/>
    <w:rsid w:val="00575856"/>
    <w:rsid w:val="005864B0"/>
    <w:rsid w:val="005910D1"/>
    <w:rsid w:val="00595B82"/>
    <w:rsid w:val="005B0FB1"/>
    <w:rsid w:val="005B7955"/>
    <w:rsid w:val="005C78B7"/>
    <w:rsid w:val="005F7DA1"/>
    <w:rsid w:val="006220D4"/>
    <w:rsid w:val="00623DEE"/>
    <w:rsid w:val="006324E8"/>
    <w:rsid w:val="0067033D"/>
    <w:rsid w:val="00690921"/>
    <w:rsid w:val="006B3B47"/>
    <w:rsid w:val="006B5CAB"/>
    <w:rsid w:val="006C3700"/>
    <w:rsid w:val="006C783E"/>
    <w:rsid w:val="006E3A80"/>
    <w:rsid w:val="00702256"/>
    <w:rsid w:val="007061D6"/>
    <w:rsid w:val="007077F2"/>
    <w:rsid w:val="00741AD3"/>
    <w:rsid w:val="00752156"/>
    <w:rsid w:val="00757DDE"/>
    <w:rsid w:val="00770384"/>
    <w:rsid w:val="00790CD4"/>
    <w:rsid w:val="00796AE5"/>
    <w:rsid w:val="007F2055"/>
    <w:rsid w:val="007F7475"/>
    <w:rsid w:val="00806648"/>
    <w:rsid w:val="00817AD9"/>
    <w:rsid w:val="00827992"/>
    <w:rsid w:val="00841706"/>
    <w:rsid w:val="008552A4"/>
    <w:rsid w:val="00872444"/>
    <w:rsid w:val="008955D8"/>
    <w:rsid w:val="008B1FB5"/>
    <w:rsid w:val="008C1B1F"/>
    <w:rsid w:val="008C462E"/>
    <w:rsid w:val="008E7CCD"/>
    <w:rsid w:val="00931073"/>
    <w:rsid w:val="009539AE"/>
    <w:rsid w:val="009577F3"/>
    <w:rsid w:val="00961420"/>
    <w:rsid w:val="0096374D"/>
    <w:rsid w:val="0097704B"/>
    <w:rsid w:val="00980925"/>
    <w:rsid w:val="009D51AF"/>
    <w:rsid w:val="009E3F4A"/>
    <w:rsid w:val="009F1C48"/>
    <w:rsid w:val="009F2430"/>
    <w:rsid w:val="009F42BA"/>
    <w:rsid w:val="009F7205"/>
    <w:rsid w:val="00A15783"/>
    <w:rsid w:val="00A4018D"/>
    <w:rsid w:val="00A45158"/>
    <w:rsid w:val="00A453C4"/>
    <w:rsid w:val="00A67583"/>
    <w:rsid w:val="00A762ED"/>
    <w:rsid w:val="00AA303F"/>
    <w:rsid w:val="00AA44E0"/>
    <w:rsid w:val="00AA4709"/>
    <w:rsid w:val="00AA6B36"/>
    <w:rsid w:val="00AB03FB"/>
    <w:rsid w:val="00AB2D8A"/>
    <w:rsid w:val="00AB355F"/>
    <w:rsid w:val="00AB4ED6"/>
    <w:rsid w:val="00AC3E17"/>
    <w:rsid w:val="00AD3D38"/>
    <w:rsid w:val="00AD5B08"/>
    <w:rsid w:val="00AE3830"/>
    <w:rsid w:val="00B02DFD"/>
    <w:rsid w:val="00B03159"/>
    <w:rsid w:val="00B213D1"/>
    <w:rsid w:val="00B26B71"/>
    <w:rsid w:val="00B27D4A"/>
    <w:rsid w:val="00B33E85"/>
    <w:rsid w:val="00B52292"/>
    <w:rsid w:val="00B64301"/>
    <w:rsid w:val="00B64A71"/>
    <w:rsid w:val="00B8560F"/>
    <w:rsid w:val="00BA651C"/>
    <w:rsid w:val="00BB4277"/>
    <w:rsid w:val="00BB610C"/>
    <w:rsid w:val="00BC003E"/>
    <w:rsid w:val="00BC18BA"/>
    <w:rsid w:val="00BF4F54"/>
    <w:rsid w:val="00BF60B3"/>
    <w:rsid w:val="00C55E73"/>
    <w:rsid w:val="00C66775"/>
    <w:rsid w:val="00C70BB5"/>
    <w:rsid w:val="00C74EA8"/>
    <w:rsid w:val="00C75870"/>
    <w:rsid w:val="00C921FF"/>
    <w:rsid w:val="00C97109"/>
    <w:rsid w:val="00CA455B"/>
    <w:rsid w:val="00CB6389"/>
    <w:rsid w:val="00CB7E59"/>
    <w:rsid w:val="00CF0DD7"/>
    <w:rsid w:val="00CF7403"/>
    <w:rsid w:val="00D0279B"/>
    <w:rsid w:val="00D036C7"/>
    <w:rsid w:val="00D21268"/>
    <w:rsid w:val="00D22BD7"/>
    <w:rsid w:val="00D24EFF"/>
    <w:rsid w:val="00D30C9C"/>
    <w:rsid w:val="00D53523"/>
    <w:rsid w:val="00D637CE"/>
    <w:rsid w:val="00D6652D"/>
    <w:rsid w:val="00D7529E"/>
    <w:rsid w:val="00D90ACC"/>
    <w:rsid w:val="00D97585"/>
    <w:rsid w:val="00DB0058"/>
    <w:rsid w:val="00DB6EA1"/>
    <w:rsid w:val="00DE4C20"/>
    <w:rsid w:val="00E00C23"/>
    <w:rsid w:val="00E07DA3"/>
    <w:rsid w:val="00E20676"/>
    <w:rsid w:val="00E2087A"/>
    <w:rsid w:val="00E36338"/>
    <w:rsid w:val="00E454EB"/>
    <w:rsid w:val="00E577B3"/>
    <w:rsid w:val="00E64B17"/>
    <w:rsid w:val="00E70A9E"/>
    <w:rsid w:val="00E72B36"/>
    <w:rsid w:val="00E74F49"/>
    <w:rsid w:val="00ED5B87"/>
    <w:rsid w:val="00ED66B5"/>
    <w:rsid w:val="00F00634"/>
    <w:rsid w:val="00F06305"/>
    <w:rsid w:val="00F0780F"/>
    <w:rsid w:val="00F14F03"/>
    <w:rsid w:val="00F169F0"/>
    <w:rsid w:val="00F23F3D"/>
    <w:rsid w:val="00F441EF"/>
    <w:rsid w:val="00F53DA3"/>
    <w:rsid w:val="00F63D57"/>
    <w:rsid w:val="00F762E6"/>
    <w:rsid w:val="00F81783"/>
    <w:rsid w:val="00FA2D79"/>
    <w:rsid w:val="00FC6A1B"/>
    <w:rsid w:val="00FD4EFF"/>
    <w:rsid w:val="00FD61F5"/>
    <w:rsid w:val="00FE501E"/>
    <w:rsid w:val="00FE6EC5"/>
    <w:rsid w:val="00FF0E31"/>
    <w:rsid w:val="00FF1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D96D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nl-NL"/>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10465"/>
    <w:rPr>
      <w:sz w:val="24"/>
      <w:szCs w:val="24"/>
    </w:rPr>
  </w:style>
  <w:style w:type="paragraph" w:styleId="Kop1">
    <w:name w:val="heading 1"/>
    <w:basedOn w:val="Heading"/>
    <w:link w:val="Kop1Char"/>
    <w:uiPriority w:val="99"/>
    <w:qFormat/>
    <w:rsid w:val="00B03159"/>
    <w:pPr>
      <w:outlineLvl w:val="0"/>
    </w:pPr>
  </w:style>
  <w:style w:type="paragraph" w:styleId="Kop2">
    <w:name w:val="heading 2"/>
    <w:basedOn w:val="Heading"/>
    <w:link w:val="Kop2Char"/>
    <w:uiPriority w:val="99"/>
    <w:qFormat/>
    <w:rsid w:val="00B03159"/>
    <w:pPr>
      <w:outlineLvl w:val="1"/>
    </w:pPr>
  </w:style>
  <w:style w:type="paragraph" w:styleId="Kop3">
    <w:name w:val="heading 3"/>
    <w:basedOn w:val="Heading"/>
    <w:link w:val="Kop3Char"/>
    <w:uiPriority w:val="99"/>
    <w:qFormat/>
    <w:rsid w:val="00B03159"/>
    <w:pPr>
      <w:outlineLvl w:val="2"/>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Pr>
      <w:rFonts w:ascii="Cambria" w:hAnsi="Cambria" w:cs="Times New Roman"/>
      <w:b/>
      <w:bCs/>
      <w:kern w:val="32"/>
      <w:sz w:val="32"/>
      <w:szCs w:val="32"/>
      <w:lang w:val="nl-NL" w:eastAsia="nl-NL"/>
    </w:rPr>
  </w:style>
  <w:style w:type="character" w:customStyle="1" w:styleId="Kop2Char">
    <w:name w:val="Kop 2 Char"/>
    <w:basedOn w:val="Standaardalinea-lettertype"/>
    <w:link w:val="Kop2"/>
    <w:uiPriority w:val="99"/>
    <w:semiHidden/>
    <w:locked/>
    <w:rPr>
      <w:rFonts w:ascii="Cambria" w:hAnsi="Cambria" w:cs="Times New Roman"/>
      <w:b/>
      <w:bCs/>
      <w:i/>
      <w:iCs/>
      <w:sz w:val="28"/>
      <w:szCs w:val="28"/>
      <w:lang w:val="nl-NL" w:eastAsia="nl-NL"/>
    </w:rPr>
  </w:style>
  <w:style w:type="character" w:customStyle="1" w:styleId="Kop3Char">
    <w:name w:val="Kop 3 Char"/>
    <w:basedOn w:val="Standaardalinea-lettertype"/>
    <w:link w:val="Kop3"/>
    <w:uiPriority w:val="99"/>
    <w:semiHidden/>
    <w:locked/>
    <w:rPr>
      <w:rFonts w:ascii="Cambria" w:hAnsi="Cambria" w:cs="Times New Roman"/>
      <w:b/>
      <w:bCs/>
      <w:sz w:val="26"/>
      <w:szCs w:val="26"/>
      <w:lang w:val="nl-NL" w:eastAsia="nl-NL"/>
    </w:rPr>
  </w:style>
  <w:style w:type="character" w:styleId="Tekstvantijdelijkeaanduiding">
    <w:name w:val="Placeholder Text"/>
    <w:basedOn w:val="Standaardalinea-lettertype"/>
    <w:uiPriority w:val="99"/>
    <w:rsid w:val="00B03159"/>
    <w:rPr>
      <w:rFonts w:cs="Times New Roman"/>
      <w:color w:val="808080"/>
    </w:rPr>
  </w:style>
  <w:style w:type="character" w:customStyle="1" w:styleId="SprechblasentextZchn">
    <w:name w:val="Sprechblasentext Zchn"/>
    <w:basedOn w:val="Standaardalinea-lettertype"/>
    <w:uiPriority w:val="99"/>
    <w:rsid w:val="00B03159"/>
    <w:rPr>
      <w:rFonts w:ascii="Tahoma" w:hAnsi="Tahoma" w:cs="Tahoma"/>
      <w:sz w:val="16"/>
      <w:szCs w:val="16"/>
    </w:rPr>
  </w:style>
  <w:style w:type="character" w:styleId="Verwijzingopmerking">
    <w:name w:val="annotation reference"/>
    <w:basedOn w:val="Standaardalinea-lettertype"/>
    <w:uiPriority w:val="99"/>
    <w:rsid w:val="00B03159"/>
    <w:rPr>
      <w:rFonts w:cs="Times New Roman"/>
      <w:sz w:val="16"/>
      <w:szCs w:val="16"/>
    </w:rPr>
  </w:style>
  <w:style w:type="character" w:customStyle="1" w:styleId="KommentartextZchn">
    <w:name w:val="Kommentartext Zchn"/>
    <w:basedOn w:val="Standaardalinea-lettertype"/>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Standaardalinea-lettertype"/>
    <w:uiPriority w:val="99"/>
    <w:rsid w:val="00B03159"/>
    <w:rPr>
      <w:rFonts w:cs="Times New Roman"/>
      <w:sz w:val="24"/>
      <w:szCs w:val="24"/>
    </w:rPr>
  </w:style>
  <w:style w:type="character" w:customStyle="1" w:styleId="FuzeileZchn">
    <w:name w:val="Fußzeile Zchn"/>
    <w:basedOn w:val="Standaardalinea-lettertype"/>
    <w:uiPriority w:val="99"/>
    <w:rsid w:val="00B03159"/>
    <w:rPr>
      <w:rFonts w:cs="Times New Roman"/>
      <w:sz w:val="24"/>
      <w:szCs w:val="24"/>
    </w:rPr>
  </w:style>
  <w:style w:type="character" w:customStyle="1" w:styleId="super">
    <w:name w:val="super"/>
    <w:basedOn w:val="Standaardalinea-lettertype"/>
    <w:uiPriority w:val="99"/>
    <w:rsid w:val="00B03159"/>
    <w:rPr>
      <w:rFonts w:cs="Times New Roman"/>
      <w:sz w:val="17"/>
      <w:szCs w:val="17"/>
      <w:vertAlign w:val="superscript"/>
    </w:rPr>
  </w:style>
  <w:style w:type="character" w:customStyle="1" w:styleId="InternetLink">
    <w:name w:val="Internet Link"/>
    <w:basedOn w:val="Standaardalinea-lettertype"/>
    <w:uiPriority w:val="99"/>
    <w:rsid w:val="00B03159"/>
    <w:rPr>
      <w:rFonts w:cs="Times New Roman"/>
      <w:color w:val="0000FF"/>
      <w:u w:val="single"/>
    </w:rPr>
  </w:style>
  <w:style w:type="paragraph" w:customStyle="1" w:styleId="Heading">
    <w:name w:val="Heading"/>
    <w:basedOn w:val="Standaard"/>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Standaard"/>
    <w:uiPriority w:val="99"/>
    <w:rsid w:val="00B03159"/>
    <w:pPr>
      <w:spacing w:after="140" w:line="288" w:lineRule="auto"/>
    </w:pPr>
  </w:style>
  <w:style w:type="paragraph" w:styleId="Lijst">
    <w:name w:val="List"/>
    <w:basedOn w:val="TextBody"/>
    <w:uiPriority w:val="99"/>
    <w:rsid w:val="00B03159"/>
  </w:style>
  <w:style w:type="paragraph" w:styleId="Bijschrift">
    <w:name w:val="caption"/>
    <w:basedOn w:val="Standaard"/>
    <w:uiPriority w:val="99"/>
    <w:qFormat/>
    <w:rsid w:val="00B03159"/>
    <w:pPr>
      <w:suppressLineNumbers/>
      <w:spacing w:before="120" w:after="120"/>
    </w:pPr>
    <w:rPr>
      <w:i/>
      <w:iCs/>
    </w:rPr>
  </w:style>
  <w:style w:type="paragraph" w:customStyle="1" w:styleId="Index">
    <w:name w:val="Index"/>
    <w:basedOn w:val="Standaard"/>
    <w:uiPriority w:val="99"/>
    <w:rsid w:val="00B03159"/>
    <w:pPr>
      <w:suppressLineNumbers/>
    </w:pPr>
  </w:style>
  <w:style w:type="paragraph" w:styleId="Lijstalinea">
    <w:name w:val="List Paragraph"/>
    <w:basedOn w:val="Standaard"/>
    <w:uiPriority w:val="99"/>
    <w:qFormat/>
    <w:rsid w:val="00B03159"/>
    <w:pPr>
      <w:ind w:left="720"/>
      <w:contextualSpacing/>
    </w:pPr>
  </w:style>
  <w:style w:type="paragraph" w:styleId="Ballontekst">
    <w:name w:val="Balloon Text"/>
    <w:basedOn w:val="Standaard"/>
    <w:link w:val="BallontekstChar"/>
    <w:uiPriority w:val="99"/>
    <w:rsid w:val="00B03159"/>
    <w:rPr>
      <w:rFonts w:ascii="Tahoma" w:hAnsi="Tahoma" w:cs="Tahoma"/>
      <w:sz w:val="16"/>
      <w:szCs w:val="16"/>
    </w:rPr>
  </w:style>
  <w:style w:type="character" w:customStyle="1" w:styleId="BallontekstChar">
    <w:name w:val="Ballontekst Char"/>
    <w:basedOn w:val="Standaardalinea-lettertype"/>
    <w:link w:val="Ballontekst"/>
    <w:uiPriority w:val="99"/>
    <w:semiHidden/>
    <w:locked/>
    <w:rPr>
      <w:rFonts w:cs="Times New Roman"/>
      <w:sz w:val="2"/>
      <w:lang w:val="nl-NL" w:eastAsia="nl-NL"/>
    </w:rPr>
  </w:style>
  <w:style w:type="paragraph" w:styleId="Tekstopmerking">
    <w:name w:val="annotation text"/>
    <w:basedOn w:val="Standaard"/>
    <w:link w:val="TekstopmerkingChar"/>
    <w:uiPriority w:val="99"/>
    <w:rsid w:val="00B03159"/>
    <w:rPr>
      <w:sz w:val="20"/>
      <w:szCs w:val="20"/>
    </w:rPr>
  </w:style>
  <w:style w:type="character" w:customStyle="1" w:styleId="TekstopmerkingChar">
    <w:name w:val="Tekst opmerking Char"/>
    <w:basedOn w:val="Standaardalinea-lettertype"/>
    <w:link w:val="Tekstopmerking"/>
    <w:uiPriority w:val="99"/>
    <w:locked/>
    <w:rsid w:val="00AA303F"/>
    <w:rPr>
      <w:rFonts w:cs="Times New Roman"/>
      <w:lang w:val="nl-NL" w:eastAsia="nl-NL" w:bidi="nl-NL"/>
    </w:rPr>
  </w:style>
  <w:style w:type="paragraph" w:styleId="Onderwerpvanopmerking">
    <w:name w:val="annotation subject"/>
    <w:basedOn w:val="Tekstopmerking"/>
    <w:link w:val="OnderwerpvanopmerkingChar"/>
    <w:uiPriority w:val="99"/>
    <w:rsid w:val="00B03159"/>
    <w:rPr>
      <w:b/>
      <w:bCs/>
    </w:rPr>
  </w:style>
  <w:style w:type="character" w:customStyle="1" w:styleId="OnderwerpvanopmerkingChar">
    <w:name w:val="Onderwerp van opmerking Char"/>
    <w:basedOn w:val="TekstopmerkingChar"/>
    <w:link w:val="Onderwerpvanopmerking"/>
    <w:uiPriority w:val="99"/>
    <w:semiHidden/>
    <w:locked/>
    <w:rPr>
      <w:rFonts w:cs="Times New Roman"/>
      <w:b/>
      <w:bCs/>
      <w:sz w:val="20"/>
      <w:szCs w:val="20"/>
      <w:lang w:val="nl-NL" w:eastAsia="nl-NL" w:bidi="nl-NL"/>
    </w:rPr>
  </w:style>
  <w:style w:type="paragraph" w:styleId="Koptekst">
    <w:name w:val="header"/>
    <w:basedOn w:val="Standaard"/>
    <w:link w:val="KoptekstChar"/>
    <w:uiPriority w:val="99"/>
    <w:rsid w:val="00B03159"/>
    <w:pPr>
      <w:tabs>
        <w:tab w:val="center" w:pos="4536"/>
        <w:tab w:val="right" w:pos="9072"/>
      </w:tabs>
    </w:pPr>
  </w:style>
  <w:style w:type="character" w:customStyle="1" w:styleId="KoptekstChar">
    <w:name w:val="Koptekst Char"/>
    <w:basedOn w:val="Standaardalinea-lettertype"/>
    <w:link w:val="Koptekst"/>
    <w:uiPriority w:val="99"/>
    <w:semiHidden/>
    <w:locked/>
    <w:rPr>
      <w:rFonts w:cs="Times New Roman"/>
      <w:sz w:val="24"/>
      <w:szCs w:val="24"/>
      <w:lang w:val="nl-NL" w:eastAsia="nl-NL"/>
    </w:rPr>
  </w:style>
  <w:style w:type="paragraph" w:styleId="Voettekst">
    <w:name w:val="footer"/>
    <w:basedOn w:val="Standaard"/>
    <w:link w:val="VoettekstChar"/>
    <w:uiPriority w:val="99"/>
    <w:rsid w:val="00B03159"/>
    <w:pPr>
      <w:tabs>
        <w:tab w:val="center" w:pos="4536"/>
        <w:tab w:val="right" w:pos="9072"/>
      </w:tabs>
    </w:pPr>
  </w:style>
  <w:style w:type="character" w:customStyle="1" w:styleId="VoettekstChar">
    <w:name w:val="Voettekst Char"/>
    <w:basedOn w:val="Standaardalinea-lettertype"/>
    <w:link w:val="Voettekst"/>
    <w:uiPriority w:val="99"/>
    <w:locked/>
    <w:rsid w:val="001672BF"/>
    <w:rPr>
      <w:rFonts w:cs="Times New Roman"/>
      <w:sz w:val="24"/>
      <w:szCs w:val="24"/>
    </w:rPr>
  </w:style>
  <w:style w:type="paragraph" w:customStyle="1" w:styleId="Standard1">
    <w:name w:val="Standard1"/>
    <w:basedOn w:val="Standaard"/>
    <w:uiPriority w:val="99"/>
    <w:rsid w:val="00B03159"/>
    <w:pPr>
      <w:spacing w:before="120"/>
      <w:jc w:val="both"/>
    </w:pPr>
  </w:style>
  <w:style w:type="paragraph" w:customStyle="1" w:styleId="Quotations">
    <w:name w:val="Quotations"/>
    <w:basedOn w:val="Standaard"/>
    <w:uiPriority w:val="99"/>
    <w:rsid w:val="00B03159"/>
  </w:style>
  <w:style w:type="paragraph" w:styleId="Titel">
    <w:name w:val="Title"/>
    <w:basedOn w:val="Heading"/>
    <w:link w:val="TitelChar"/>
    <w:uiPriority w:val="99"/>
    <w:qFormat/>
    <w:rsid w:val="00B03159"/>
  </w:style>
  <w:style w:type="character" w:customStyle="1" w:styleId="TitelChar">
    <w:name w:val="Titel Char"/>
    <w:basedOn w:val="Standaardalinea-lettertype"/>
    <w:link w:val="Titel"/>
    <w:uiPriority w:val="99"/>
    <w:locked/>
    <w:rPr>
      <w:rFonts w:ascii="Cambria" w:hAnsi="Cambria" w:cs="Times New Roman"/>
      <w:b/>
      <w:bCs/>
      <w:kern w:val="28"/>
      <w:sz w:val="32"/>
      <w:szCs w:val="32"/>
      <w:lang w:val="nl-NL" w:eastAsia="nl-NL"/>
    </w:rPr>
  </w:style>
  <w:style w:type="paragraph" w:styleId="Ondertitel">
    <w:name w:val="Subtitle"/>
    <w:basedOn w:val="Heading"/>
    <w:link w:val="OndertitelChar"/>
    <w:uiPriority w:val="99"/>
    <w:qFormat/>
    <w:rsid w:val="00B03159"/>
  </w:style>
  <w:style w:type="character" w:customStyle="1" w:styleId="OndertitelChar">
    <w:name w:val="Ondertitel Char"/>
    <w:basedOn w:val="Standaardalinea-lettertype"/>
    <w:link w:val="Ondertitel"/>
    <w:uiPriority w:val="99"/>
    <w:locked/>
    <w:rPr>
      <w:rFonts w:ascii="Cambria" w:hAnsi="Cambria" w:cs="Times New Roman"/>
      <w:sz w:val="24"/>
      <w:szCs w:val="24"/>
      <w:lang w:val="nl-NL" w:eastAsia="nl-NL"/>
    </w:rPr>
  </w:style>
  <w:style w:type="paragraph" w:styleId="Voetnoottekst">
    <w:name w:val="footnote text"/>
    <w:basedOn w:val="Standaard"/>
    <w:link w:val="VoetnoottekstChar"/>
    <w:uiPriority w:val="99"/>
    <w:semiHidden/>
    <w:rsid w:val="00451496"/>
    <w:rPr>
      <w:sz w:val="20"/>
      <w:szCs w:val="20"/>
    </w:rPr>
  </w:style>
  <w:style w:type="character" w:customStyle="1" w:styleId="VoetnoottekstChar">
    <w:name w:val="Voetnoottekst Char"/>
    <w:basedOn w:val="Standaardalinea-lettertype"/>
    <w:link w:val="Voetnoottekst"/>
    <w:uiPriority w:val="99"/>
    <w:semiHidden/>
    <w:locked/>
    <w:rsid w:val="00451496"/>
    <w:rPr>
      <w:rFonts w:cs="Times New Roman"/>
    </w:rPr>
  </w:style>
  <w:style w:type="character" w:styleId="Voetnootmarkering">
    <w:name w:val="footnote reference"/>
    <w:basedOn w:val="Standaardalinea-lettertype"/>
    <w:uiPriority w:val="99"/>
    <w:semiHidden/>
    <w:rsid w:val="00451496"/>
    <w:rPr>
      <w:rFonts w:cs="Times New Roman"/>
      <w:vertAlign w:val="superscript"/>
    </w:rPr>
  </w:style>
  <w:style w:type="table" w:styleId="Tabelraster">
    <w:name w:val="Table Grid"/>
    <w:basedOn w:val="Standaardtabe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nl-NL"/>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10465"/>
    <w:rPr>
      <w:sz w:val="24"/>
      <w:szCs w:val="24"/>
    </w:rPr>
  </w:style>
  <w:style w:type="paragraph" w:styleId="Kop1">
    <w:name w:val="heading 1"/>
    <w:basedOn w:val="Heading"/>
    <w:link w:val="Kop1Char"/>
    <w:uiPriority w:val="99"/>
    <w:qFormat/>
    <w:rsid w:val="00B03159"/>
    <w:pPr>
      <w:outlineLvl w:val="0"/>
    </w:pPr>
  </w:style>
  <w:style w:type="paragraph" w:styleId="Kop2">
    <w:name w:val="heading 2"/>
    <w:basedOn w:val="Heading"/>
    <w:link w:val="Kop2Char"/>
    <w:uiPriority w:val="99"/>
    <w:qFormat/>
    <w:rsid w:val="00B03159"/>
    <w:pPr>
      <w:outlineLvl w:val="1"/>
    </w:pPr>
  </w:style>
  <w:style w:type="paragraph" w:styleId="Kop3">
    <w:name w:val="heading 3"/>
    <w:basedOn w:val="Heading"/>
    <w:link w:val="Kop3Char"/>
    <w:uiPriority w:val="99"/>
    <w:qFormat/>
    <w:rsid w:val="00B03159"/>
    <w:pPr>
      <w:outlineLvl w:val="2"/>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Pr>
      <w:rFonts w:ascii="Cambria" w:hAnsi="Cambria" w:cs="Times New Roman"/>
      <w:b/>
      <w:bCs/>
      <w:kern w:val="32"/>
      <w:sz w:val="32"/>
      <w:szCs w:val="32"/>
      <w:lang w:val="nl-NL" w:eastAsia="nl-NL"/>
    </w:rPr>
  </w:style>
  <w:style w:type="character" w:customStyle="1" w:styleId="Kop2Char">
    <w:name w:val="Kop 2 Char"/>
    <w:basedOn w:val="Standaardalinea-lettertype"/>
    <w:link w:val="Kop2"/>
    <w:uiPriority w:val="99"/>
    <w:semiHidden/>
    <w:locked/>
    <w:rPr>
      <w:rFonts w:ascii="Cambria" w:hAnsi="Cambria" w:cs="Times New Roman"/>
      <w:b/>
      <w:bCs/>
      <w:i/>
      <w:iCs/>
      <w:sz w:val="28"/>
      <w:szCs w:val="28"/>
      <w:lang w:val="nl-NL" w:eastAsia="nl-NL"/>
    </w:rPr>
  </w:style>
  <w:style w:type="character" w:customStyle="1" w:styleId="Kop3Char">
    <w:name w:val="Kop 3 Char"/>
    <w:basedOn w:val="Standaardalinea-lettertype"/>
    <w:link w:val="Kop3"/>
    <w:uiPriority w:val="99"/>
    <w:semiHidden/>
    <w:locked/>
    <w:rPr>
      <w:rFonts w:ascii="Cambria" w:hAnsi="Cambria" w:cs="Times New Roman"/>
      <w:b/>
      <w:bCs/>
      <w:sz w:val="26"/>
      <w:szCs w:val="26"/>
      <w:lang w:val="nl-NL" w:eastAsia="nl-NL"/>
    </w:rPr>
  </w:style>
  <w:style w:type="character" w:styleId="Tekstvantijdelijkeaanduiding">
    <w:name w:val="Placeholder Text"/>
    <w:basedOn w:val="Standaardalinea-lettertype"/>
    <w:uiPriority w:val="99"/>
    <w:rsid w:val="00B03159"/>
    <w:rPr>
      <w:rFonts w:cs="Times New Roman"/>
      <w:color w:val="808080"/>
    </w:rPr>
  </w:style>
  <w:style w:type="character" w:customStyle="1" w:styleId="SprechblasentextZchn">
    <w:name w:val="Sprechblasentext Zchn"/>
    <w:basedOn w:val="Standaardalinea-lettertype"/>
    <w:uiPriority w:val="99"/>
    <w:rsid w:val="00B03159"/>
    <w:rPr>
      <w:rFonts w:ascii="Tahoma" w:hAnsi="Tahoma" w:cs="Tahoma"/>
      <w:sz w:val="16"/>
      <w:szCs w:val="16"/>
    </w:rPr>
  </w:style>
  <w:style w:type="character" w:styleId="Verwijzingopmerking">
    <w:name w:val="annotation reference"/>
    <w:basedOn w:val="Standaardalinea-lettertype"/>
    <w:uiPriority w:val="99"/>
    <w:rsid w:val="00B03159"/>
    <w:rPr>
      <w:rFonts w:cs="Times New Roman"/>
      <w:sz w:val="16"/>
      <w:szCs w:val="16"/>
    </w:rPr>
  </w:style>
  <w:style w:type="character" w:customStyle="1" w:styleId="KommentartextZchn">
    <w:name w:val="Kommentartext Zchn"/>
    <w:basedOn w:val="Standaardalinea-lettertype"/>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Standaardalinea-lettertype"/>
    <w:uiPriority w:val="99"/>
    <w:rsid w:val="00B03159"/>
    <w:rPr>
      <w:rFonts w:cs="Times New Roman"/>
      <w:sz w:val="24"/>
      <w:szCs w:val="24"/>
    </w:rPr>
  </w:style>
  <w:style w:type="character" w:customStyle="1" w:styleId="FuzeileZchn">
    <w:name w:val="Fußzeile Zchn"/>
    <w:basedOn w:val="Standaardalinea-lettertype"/>
    <w:uiPriority w:val="99"/>
    <w:rsid w:val="00B03159"/>
    <w:rPr>
      <w:rFonts w:cs="Times New Roman"/>
      <w:sz w:val="24"/>
      <w:szCs w:val="24"/>
    </w:rPr>
  </w:style>
  <w:style w:type="character" w:customStyle="1" w:styleId="super">
    <w:name w:val="super"/>
    <w:basedOn w:val="Standaardalinea-lettertype"/>
    <w:uiPriority w:val="99"/>
    <w:rsid w:val="00B03159"/>
    <w:rPr>
      <w:rFonts w:cs="Times New Roman"/>
      <w:sz w:val="17"/>
      <w:szCs w:val="17"/>
      <w:vertAlign w:val="superscript"/>
    </w:rPr>
  </w:style>
  <w:style w:type="character" w:customStyle="1" w:styleId="InternetLink">
    <w:name w:val="Internet Link"/>
    <w:basedOn w:val="Standaardalinea-lettertype"/>
    <w:uiPriority w:val="99"/>
    <w:rsid w:val="00B03159"/>
    <w:rPr>
      <w:rFonts w:cs="Times New Roman"/>
      <w:color w:val="0000FF"/>
      <w:u w:val="single"/>
    </w:rPr>
  </w:style>
  <w:style w:type="paragraph" w:customStyle="1" w:styleId="Heading">
    <w:name w:val="Heading"/>
    <w:basedOn w:val="Standaard"/>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Standaard"/>
    <w:uiPriority w:val="99"/>
    <w:rsid w:val="00B03159"/>
    <w:pPr>
      <w:spacing w:after="140" w:line="288" w:lineRule="auto"/>
    </w:pPr>
  </w:style>
  <w:style w:type="paragraph" w:styleId="Lijst">
    <w:name w:val="List"/>
    <w:basedOn w:val="TextBody"/>
    <w:uiPriority w:val="99"/>
    <w:rsid w:val="00B03159"/>
  </w:style>
  <w:style w:type="paragraph" w:styleId="Bijschrift">
    <w:name w:val="caption"/>
    <w:basedOn w:val="Standaard"/>
    <w:uiPriority w:val="99"/>
    <w:qFormat/>
    <w:rsid w:val="00B03159"/>
    <w:pPr>
      <w:suppressLineNumbers/>
      <w:spacing w:before="120" w:after="120"/>
    </w:pPr>
    <w:rPr>
      <w:i/>
      <w:iCs/>
    </w:rPr>
  </w:style>
  <w:style w:type="paragraph" w:customStyle="1" w:styleId="Index">
    <w:name w:val="Index"/>
    <w:basedOn w:val="Standaard"/>
    <w:uiPriority w:val="99"/>
    <w:rsid w:val="00B03159"/>
    <w:pPr>
      <w:suppressLineNumbers/>
    </w:pPr>
  </w:style>
  <w:style w:type="paragraph" w:styleId="Lijstalinea">
    <w:name w:val="List Paragraph"/>
    <w:basedOn w:val="Standaard"/>
    <w:uiPriority w:val="99"/>
    <w:qFormat/>
    <w:rsid w:val="00B03159"/>
    <w:pPr>
      <w:ind w:left="720"/>
      <w:contextualSpacing/>
    </w:pPr>
  </w:style>
  <w:style w:type="paragraph" w:styleId="Ballontekst">
    <w:name w:val="Balloon Text"/>
    <w:basedOn w:val="Standaard"/>
    <w:link w:val="BallontekstChar"/>
    <w:uiPriority w:val="99"/>
    <w:rsid w:val="00B03159"/>
    <w:rPr>
      <w:rFonts w:ascii="Tahoma" w:hAnsi="Tahoma" w:cs="Tahoma"/>
      <w:sz w:val="16"/>
      <w:szCs w:val="16"/>
    </w:rPr>
  </w:style>
  <w:style w:type="character" w:customStyle="1" w:styleId="BallontekstChar">
    <w:name w:val="Ballontekst Char"/>
    <w:basedOn w:val="Standaardalinea-lettertype"/>
    <w:link w:val="Ballontekst"/>
    <w:uiPriority w:val="99"/>
    <w:semiHidden/>
    <w:locked/>
    <w:rPr>
      <w:rFonts w:cs="Times New Roman"/>
      <w:sz w:val="2"/>
      <w:lang w:val="nl-NL" w:eastAsia="nl-NL"/>
    </w:rPr>
  </w:style>
  <w:style w:type="paragraph" w:styleId="Tekstopmerking">
    <w:name w:val="annotation text"/>
    <w:basedOn w:val="Standaard"/>
    <w:link w:val="TekstopmerkingChar"/>
    <w:uiPriority w:val="99"/>
    <w:rsid w:val="00B03159"/>
    <w:rPr>
      <w:sz w:val="20"/>
      <w:szCs w:val="20"/>
    </w:rPr>
  </w:style>
  <w:style w:type="character" w:customStyle="1" w:styleId="TekstopmerkingChar">
    <w:name w:val="Tekst opmerking Char"/>
    <w:basedOn w:val="Standaardalinea-lettertype"/>
    <w:link w:val="Tekstopmerking"/>
    <w:uiPriority w:val="99"/>
    <w:locked/>
    <w:rsid w:val="00AA303F"/>
    <w:rPr>
      <w:rFonts w:cs="Times New Roman"/>
      <w:lang w:val="nl-NL" w:eastAsia="nl-NL" w:bidi="nl-NL"/>
    </w:rPr>
  </w:style>
  <w:style w:type="paragraph" w:styleId="Onderwerpvanopmerking">
    <w:name w:val="annotation subject"/>
    <w:basedOn w:val="Tekstopmerking"/>
    <w:link w:val="OnderwerpvanopmerkingChar"/>
    <w:uiPriority w:val="99"/>
    <w:rsid w:val="00B03159"/>
    <w:rPr>
      <w:b/>
      <w:bCs/>
    </w:rPr>
  </w:style>
  <w:style w:type="character" w:customStyle="1" w:styleId="OnderwerpvanopmerkingChar">
    <w:name w:val="Onderwerp van opmerking Char"/>
    <w:basedOn w:val="TekstopmerkingChar"/>
    <w:link w:val="Onderwerpvanopmerking"/>
    <w:uiPriority w:val="99"/>
    <w:semiHidden/>
    <w:locked/>
    <w:rPr>
      <w:rFonts w:cs="Times New Roman"/>
      <w:b/>
      <w:bCs/>
      <w:sz w:val="20"/>
      <w:szCs w:val="20"/>
      <w:lang w:val="nl-NL" w:eastAsia="nl-NL" w:bidi="nl-NL"/>
    </w:rPr>
  </w:style>
  <w:style w:type="paragraph" w:styleId="Koptekst">
    <w:name w:val="header"/>
    <w:basedOn w:val="Standaard"/>
    <w:link w:val="KoptekstChar"/>
    <w:uiPriority w:val="99"/>
    <w:rsid w:val="00B03159"/>
    <w:pPr>
      <w:tabs>
        <w:tab w:val="center" w:pos="4536"/>
        <w:tab w:val="right" w:pos="9072"/>
      </w:tabs>
    </w:pPr>
  </w:style>
  <w:style w:type="character" w:customStyle="1" w:styleId="KoptekstChar">
    <w:name w:val="Koptekst Char"/>
    <w:basedOn w:val="Standaardalinea-lettertype"/>
    <w:link w:val="Koptekst"/>
    <w:uiPriority w:val="99"/>
    <w:semiHidden/>
    <w:locked/>
    <w:rPr>
      <w:rFonts w:cs="Times New Roman"/>
      <w:sz w:val="24"/>
      <w:szCs w:val="24"/>
      <w:lang w:val="nl-NL" w:eastAsia="nl-NL"/>
    </w:rPr>
  </w:style>
  <w:style w:type="paragraph" w:styleId="Voettekst">
    <w:name w:val="footer"/>
    <w:basedOn w:val="Standaard"/>
    <w:link w:val="VoettekstChar"/>
    <w:uiPriority w:val="99"/>
    <w:rsid w:val="00B03159"/>
    <w:pPr>
      <w:tabs>
        <w:tab w:val="center" w:pos="4536"/>
        <w:tab w:val="right" w:pos="9072"/>
      </w:tabs>
    </w:pPr>
  </w:style>
  <w:style w:type="character" w:customStyle="1" w:styleId="VoettekstChar">
    <w:name w:val="Voettekst Char"/>
    <w:basedOn w:val="Standaardalinea-lettertype"/>
    <w:link w:val="Voettekst"/>
    <w:uiPriority w:val="99"/>
    <w:locked/>
    <w:rsid w:val="001672BF"/>
    <w:rPr>
      <w:rFonts w:cs="Times New Roman"/>
      <w:sz w:val="24"/>
      <w:szCs w:val="24"/>
    </w:rPr>
  </w:style>
  <w:style w:type="paragraph" w:customStyle="1" w:styleId="Standard1">
    <w:name w:val="Standard1"/>
    <w:basedOn w:val="Standaard"/>
    <w:uiPriority w:val="99"/>
    <w:rsid w:val="00B03159"/>
    <w:pPr>
      <w:spacing w:before="120"/>
      <w:jc w:val="both"/>
    </w:pPr>
  </w:style>
  <w:style w:type="paragraph" w:customStyle="1" w:styleId="Quotations">
    <w:name w:val="Quotations"/>
    <w:basedOn w:val="Standaard"/>
    <w:uiPriority w:val="99"/>
    <w:rsid w:val="00B03159"/>
  </w:style>
  <w:style w:type="paragraph" w:styleId="Titel">
    <w:name w:val="Title"/>
    <w:basedOn w:val="Heading"/>
    <w:link w:val="TitelChar"/>
    <w:uiPriority w:val="99"/>
    <w:qFormat/>
    <w:rsid w:val="00B03159"/>
  </w:style>
  <w:style w:type="character" w:customStyle="1" w:styleId="TitelChar">
    <w:name w:val="Titel Char"/>
    <w:basedOn w:val="Standaardalinea-lettertype"/>
    <w:link w:val="Titel"/>
    <w:uiPriority w:val="99"/>
    <w:locked/>
    <w:rPr>
      <w:rFonts w:ascii="Cambria" w:hAnsi="Cambria" w:cs="Times New Roman"/>
      <w:b/>
      <w:bCs/>
      <w:kern w:val="28"/>
      <w:sz w:val="32"/>
      <w:szCs w:val="32"/>
      <w:lang w:val="nl-NL" w:eastAsia="nl-NL"/>
    </w:rPr>
  </w:style>
  <w:style w:type="paragraph" w:styleId="Ondertitel">
    <w:name w:val="Subtitle"/>
    <w:basedOn w:val="Heading"/>
    <w:link w:val="OndertitelChar"/>
    <w:uiPriority w:val="99"/>
    <w:qFormat/>
    <w:rsid w:val="00B03159"/>
  </w:style>
  <w:style w:type="character" w:customStyle="1" w:styleId="OndertitelChar">
    <w:name w:val="Ondertitel Char"/>
    <w:basedOn w:val="Standaardalinea-lettertype"/>
    <w:link w:val="Ondertitel"/>
    <w:uiPriority w:val="99"/>
    <w:locked/>
    <w:rPr>
      <w:rFonts w:ascii="Cambria" w:hAnsi="Cambria" w:cs="Times New Roman"/>
      <w:sz w:val="24"/>
      <w:szCs w:val="24"/>
      <w:lang w:val="nl-NL" w:eastAsia="nl-NL"/>
    </w:rPr>
  </w:style>
  <w:style w:type="paragraph" w:styleId="Voetnoottekst">
    <w:name w:val="footnote text"/>
    <w:basedOn w:val="Standaard"/>
    <w:link w:val="VoetnoottekstChar"/>
    <w:uiPriority w:val="99"/>
    <w:semiHidden/>
    <w:rsid w:val="00451496"/>
    <w:rPr>
      <w:sz w:val="20"/>
      <w:szCs w:val="20"/>
    </w:rPr>
  </w:style>
  <w:style w:type="character" w:customStyle="1" w:styleId="VoetnoottekstChar">
    <w:name w:val="Voetnoottekst Char"/>
    <w:basedOn w:val="Standaardalinea-lettertype"/>
    <w:link w:val="Voetnoottekst"/>
    <w:uiPriority w:val="99"/>
    <w:semiHidden/>
    <w:locked/>
    <w:rsid w:val="00451496"/>
    <w:rPr>
      <w:rFonts w:cs="Times New Roman"/>
    </w:rPr>
  </w:style>
  <w:style w:type="character" w:styleId="Voetnootmarkering">
    <w:name w:val="footnote reference"/>
    <w:basedOn w:val="Standaardalinea-lettertype"/>
    <w:uiPriority w:val="99"/>
    <w:semiHidden/>
    <w:rsid w:val="00451496"/>
    <w:rPr>
      <w:rFonts w:cs="Times New Roman"/>
      <w:vertAlign w:val="superscript"/>
    </w:rPr>
  </w:style>
  <w:style w:type="table" w:styleId="Tabelraster">
    <w:name w:val="Table Grid"/>
    <w:basedOn w:val="Standaardtabe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89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511A8-B022-4920-96AD-F758F975C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491C1DA9.dotm</Template>
  <TotalTime>0</TotalTime>
  <Pages>5</Pages>
  <Words>1102</Words>
  <Characters>8135</Characters>
  <Application>Microsoft Office Word</Application>
  <DocSecurity>0</DocSecurity>
  <Lines>67</Lines>
  <Paragraphs>18</Paragraphs>
  <ScaleCrop>false</ScaleCrop>
  <HeadingPairs>
    <vt:vector size="6" baseType="variant">
      <vt:variant>
        <vt:lpstr>Titel</vt:lpstr>
      </vt:variant>
      <vt:variant>
        <vt:i4>1</vt:i4>
      </vt:variant>
      <vt:variant>
        <vt:lpstr>Title</vt:lpstr>
      </vt:variant>
      <vt:variant>
        <vt:i4>1</vt:i4>
      </vt:variant>
      <vt:variant>
        <vt:lpstr>Otsikko</vt:lpstr>
      </vt:variant>
      <vt:variant>
        <vt:i4>1</vt:i4>
      </vt:variant>
    </vt:vector>
  </HeadingPairs>
  <TitlesOfParts>
    <vt:vector size="3" baseType="lpstr">
      <vt:lpstr>Draft Form 4</vt:lpstr>
      <vt:lpstr>Draft Form 4</vt:lpstr>
      <vt:lpstr>Draft Form 4</vt:lpstr>
    </vt:vector>
  </TitlesOfParts>
  <Company>Federal Office of Justice</Company>
  <LinksUpToDate>false</LinksUpToDate>
  <CharactersWithSpaces>9219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Form 4</dc:title>
  <dc:creator>Wojtanowski Sebastian</dc:creator>
  <cp:lastModifiedBy>Boer, J. de (Janne Lise)</cp:lastModifiedBy>
  <cp:revision>2</cp:revision>
  <cp:lastPrinted>2017-05-18T10:28:00Z</cp:lastPrinted>
  <dcterms:created xsi:type="dcterms:W3CDTF">2017-09-11T13:45:00Z</dcterms:created>
  <dcterms:modified xsi:type="dcterms:W3CDTF">2017-09-11T13:45:00Z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Federal Office of Justice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